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124C9" w:rsidRDefault="00096865" w:rsidP="00EF3662">
      <w:pPr>
        <w:pStyle w:val="a3"/>
        <w:spacing w:line="240" w:lineRule="auto"/>
        <w:jc w:val="center"/>
        <w:rPr>
          <w:rFonts w:ascii="GHEA Grapalat" w:hAnsi="GHEA Grapalat"/>
          <w:i w:val="0"/>
          <w:lang w:val="en-US"/>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642EFE" w:rsidRPr="00AE2768" w:rsidRDefault="000D08B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ՀԱՐՑմՄԱՆ</w:t>
      </w:r>
      <w:r w:rsidR="00642EFE" w:rsidRPr="00AE2768">
        <w:rPr>
          <w:rFonts w:ascii="GHEA Grapalat" w:hAnsi="GHEA Grapalat"/>
          <w:i w:val="0"/>
          <w:lang w:val="af-ZA"/>
        </w:rPr>
        <w:t xml:space="preserve"> ՄԱՍԻՆ</w:t>
      </w:r>
      <w:r w:rsidR="00E449ED" w:rsidRPr="00AE2768">
        <w:rPr>
          <w:rFonts w:ascii="GHEA Grapalat" w:hAnsi="GHEA Grapalat"/>
          <w:i w:val="0"/>
          <w:lang w:val="af-ZA"/>
        </w:rPr>
        <w:t>*</w:t>
      </w:r>
    </w:p>
    <w:p w:rsidR="00642EFE" w:rsidRPr="00AE2768" w:rsidRDefault="00642EFE" w:rsidP="00EF3662">
      <w:pPr>
        <w:pStyle w:val="a3"/>
        <w:spacing w:line="240" w:lineRule="auto"/>
        <w:jc w:val="center"/>
        <w:rPr>
          <w:rFonts w:ascii="GHEA Grapalat" w:hAnsi="GHEA Grapalat"/>
          <w:i w:val="0"/>
          <w:lang w:val="af-ZA"/>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Հայտարարության սույն տեքստը հաստատված է </w:t>
      </w:r>
      <w:r w:rsidR="00C0193C" w:rsidRPr="00AE2768">
        <w:rPr>
          <w:rFonts w:ascii="GHEA Grapalat" w:hAnsi="GHEA Grapalat"/>
          <w:i w:val="0"/>
          <w:lang w:val="af-ZA"/>
        </w:rPr>
        <w:t xml:space="preserve">գնահատող </w:t>
      </w:r>
      <w:r w:rsidRPr="00AE2768">
        <w:rPr>
          <w:rFonts w:ascii="GHEA Grapalat" w:hAnsi="GHEA Grapalat"/>
          <w:i w:val="0"/>
          <w:lang w:val="af-ZA"/>
        </w:rPr>
        <w:t>հանձնաժողովի</w:t>
      </w:r>
    </w:p>
    <w:p w:rsidR="0091042F" w:rsidRPr="00AE2768" w:rsidRDefault="00642EFE" w:rsidP="00D21F8D">
      <w:pPr>
        <w:pStyle w:val="a3"/>
        <w:spacing w:line="240" w:lineRule="auto"/>
        <w:jc w:val="center"/>
        <w:rPr>
          <w:rFonts w:ascii="GHEA Grapalat" w:hAnsi="GHEA Grapalat"/>
          <w:i w:val="0"/>
          <w:lang w:val="af-ZA"/>
        </w:rPr>
      </w:pPr>
      <w:r w:rsidRPr="00A32B72">
        <w:rPr>
          <w:rFonts w:ascii="GHEA Grapalat" w:hAnsi="GHEA Grapalat"/>
          <w:i w:val="0"/>
          <w:color w:val="0070C0"/>
          <w:lang w:val="af-ZA"/>
        </w:rPr>
        <w:t>20</w:t>
      </w:r>
      <w:r w:rsidR="00962417" w:rsidRPr="00A32B72">
        <w:rPr>
          <w:rFonts w:ascii="GHEA Grapalat" w:hAnsi="GHEA Grapalat"/>
          <w:i w:val="0"/>
          <w:color w:val="0070C0"/>
          <w:lang w:val="af-ZA"/>
        </w:rPr>
        <w:t>20</w:t>
      </w:r>
      <w:r w:rsidRPr="00A32B72">
        <w:rPr>
          <w:rFonts w:ascii="GHEA Grapalat" w:hAnsi="GHEA Grapalat"/>
          <w:i w:val="0"/>
          <w:color w:val="0070C0"/>
          <w:lang w:val="af-ZA"/>
        </w:rPr>
        <w:t xml:space="preserve">թվականի </w:t>
      </w:r>
      <w:r w:rsidR="00A76C15" w:rsidRPr="00A32B72">
        <w:rPr>
          <w:rFonts w:ascii="GHEA Grapalat" w:hAnsi="GHEA Grapalat"/>
          <w:i w:val="0"/>
          <w:color w:val="0070C0"/>
          <w:lang w:val="af-ZA"/>
        </w:rPr>
        <w:t>«</w:t>
      </w:r>
      <w:r w:rsidR="00962417" w:rsidRPr="00A32B72">
        <w:rPr>
          <w:rFonts w:ascii="GHEA Grapalat" w:hAnsi="GHEA Grapalat"/>
          <w:i w:val="0"/>
          <w:color w:val="0070C0"/>
          <w:lang w:val="af-ZA"/>
        </w:rPr>
        <w:t>հունվարի</w:t>
      </w:r>
      <w:r w:rsidR="003C53D4" w:rsidRPr="00A32B72">
        <w:rPr>
          <w:rFonts w:ascii="GHEA Grapalat" w:hAnsi="GHEA Grapalat"/>
          <w:i w:val="0"/>
          <w:color w:val="0070C0"/>
          <w:lang w:val="af-ZA"/>
        </w:rPr>
        <w:t>»«</w:t>
      </w:r>
      <w:r w:rsidR="007C3F80">
        <w:rPr>
          <w:rFonts w:ascii="GHEA Grapalat" w:hAnsi="GHEA Grapalat"/>
          <w:i w:val="0"/>
          <w:color w:val="0070C0"/>
          <w:lang w:val="af-ZA"/>
        </w:rPr>
        <w:t>14</w:t>
      </w:r>
      <w:r w:rsidR="003C53D4" w:rsidRPr="00A32B72">
        <w:rPr>
          <w:rFonts w:ascii="GHEA Grapalat" w:hAnsi="GHEA Grapalat"/>
          <w:i w:val="0"/>
          <w:color w:val="0070C0"/>
          <w:lang w:val="af-ZA"/>
        </w:rPr>
        <w:t>»</w:t>
      </w:r>
      <w:r w:rsidR="00A76C15" w:rsidRPr="00A32B72">
        <w:rPr>
          <w:rFonts w:ascii="GHEA Grapalat" w:hAnsi="GHEA Grapalat"/>
          <w:i w:val="0"/>
          <w:color w:val="0070C0"/>
          <w:lang w:val="af-ZA"/>
        </w:rPr>
        <w:t>«</w:t>
      </w:r>
      <w:r w:rsidR="00A32B72" w:rsidRPr="00A32B72">
        <w:rPr>
          <w:rFonts w:ascii="GHEA Grapalat" w:hAnsi="GHEA Grapalat"/>
          <w:i w:val="0"/>
          <w:color w:val="0070C0"/>
          <w:lang w:val="af-ZA"/>
        </w:rPr>
        <w:t>1</w:t>
      </w:r>
      <w:r w:rsidR="00A76C15" w:rsidRPr="00A32B72">
        <w:rPr>
          <w:rFonts w:ascii="GHEA Grapalat" w:hAnsi="GHEA Grapalat"/>
          <w:i w:val="0"/>
          <w:color w:val="0070C0"/>
          <w:lang w:val="af-ZA"/>
        </w:rPr>
        <w:t>»</w:t>
      </w:r>
      <w:r w:rsidRPr="00AE2768">
        <w:rPr>
          <w:rFonts w:ascii="GHEA Grapalat" w:hAnsi="GHEA Grapalat"/>
          <w:i w:val="0"/>
          <w:lang w:val="af-ZA"/>
        </w:rPr>
        <w:t xml:space="preserve">որոշմամբ </w:t>
      </w:r>
    </w:p>
    <w:p w:rsidR="0091042F" w:rsidRPr="00AE2768" w:rsidRDefault="0091042F" w:rsidP="00EF3662">
      <w:pPr>
        <w:pStyle w:val="a3"/>
        <w:spacing w:line="240" w:lineRule="auto"/>
        <w:jc w:val="center"/>
        <w:rPr>
          <w:rFonts w:ascii="GHEA Grapalat" w:hAnsi="GHEA Grapalat"/>
          <w:i w:val="0"/>
          <w:lang w:val="af-ZA"/>
        </w:rPr>
      </w:pPr>
    </w:p>
    <w:p w:rsidR="0091042F" w:rsidRPr="00AE2768" w:rsidRDefault="00496E18"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w:t>
      </w:r>
      <w:r w:rsidR="00642EFE" w:rsidRPr="00AE2768">
        <w:rPr>
          <w:rFonts w:ascii="GHEA Grapalat" w:hAnsi="GHEA Grapalat"/>
          <w:i w:val="0"/>
          <w:lang w:val="af-ZA"/>
        </w:rPr>
        <w:t>ծածկագիրը`</w:t>
      </w:r>
      <w:r w:rsidR="007C3F80">
        <w:rPr>
          <w:rFonts w:ascii="GHEA Grapalat" w:hAnsi="GHEA Grapalat"/>
          <w:b/>
          <w:i w:val="0"/>
          <w:color w:val="0070C0"/>
          <w:lang w:val="af-ZA"/>
        </w:rPr>
        <w:t>ԿՄՔՀ-ԱՄ-ԳՀԱՊՁԲ-20/02</w:t>
      </w:r>
    </w:p>
    <w:p w:rsidR="0091042F" w:rsidRPr="00AE2768" w:rsidRDefault="0091042F" w:rsidP="00EF3662">
      <w:pPr>
        <w:pStyle w:val="a3"/>
        <w:spacing w:line="240" w:lineRule="auto"/>
        <w:rPr>
          <w:rFonts w:ascii="GHEA Grapalat" w:hAnsi="GHEA Grapalat"/>
          <w:i w:val="0"/>
          <w:lang w:val="af-ZA"/>
        </w:rPr>
      </w:pPr>
    </w:p>
    <w:p w:rsidR="00642EFE" w:rsidRPr="00AE2768" w:rsidRDefault="00642EFE" w:rsidP="004631B2">
      <w:pPr>
        <w:pStyle w:val="a3"/>
        <w:spacing w:line="240" w:lineRule="auto"/>
        <w:ind w:firstLine="708"/>
        <w:jc w:val="left"/>
        <w:rPr>
          <w:rFonts w:ascii="GHEA Grapalat" w:hAnsi="GHEA Grapalat"/>
          <w:i w:val="0"/>
          <w:lang w:val="af-ZA"/>
        </w:rPr>
      </w:pPr>
      <w:r w:rsidRPr="00AE2768">
        <w:rPr>
          <w:rFonts w:ascii="GHEA Grapalat" w:hAnsi="GHEA Grapalat"/>
          <w:i w:val="0"/>
          <w:lang w:val="af-ZA"/>
        </w:rPr>
        <w:t>Պատվիրատուն`</w:t>
      </w:r>
      <w:r w:rsidR="004631B2" w:rsidRPr="00A32B72">
        <w:rPr>
          <w:rFonts w:ascii="GHEA Grapalat" w:hAnsi="GHEA Grapalat"/>
          <w:b/>
          <w:i w:val="0"/>
          <w:color w:val="0070C0"/>
          <w:u w:val="single"/>
          <w:lang w:val="af-ZA"/>
        </w:rPr>
        <w:t>Քասախի «Արուսյակ» մանկապարտեզ ՀՈԱԿ</w:t>
      </w:r>
      <w:r w:rsidR="004631B2" w:rsidRPr="00A32B72">
        <w:rPr>
          <w:rFonts w:ascii="GHEA Grapalat" w:hAnsi="GHEA Grapalat"/>
          <w:i w:val="0"/>
          <w:color w:val="0070C0"/>
          <w:lang w:val="af-ZA"/>
        </w:rPr>
        <w:t>-ը</w:t>
      </w:r>
      <w:r w:rsidRPr="00A32B72">
        <w:rPr>
          <w:rFonts w:ascii="GHEA Grapalat" w:hAnsi="GHEA Grapalat"/>
          <w:i w:val="0"/>
          <w:color w:val="0070C0"/>
          <w:lang w:val="af-ZA"/>
        </w:rPr>
        <w:t>, որը գտնվում է</w:t>
      </w:r>
      <w:r w:rsidR="004631B2" w:rsidRPr="00A32B72">
        <w:rPr>
          <w:rFonts w:ascii="GHEA Grapalat" w:hAnsi="GHEA Grapalat"/>
          <w:i w:val="0"/>
          <w:color w:val="0070C0"/>
          <w:lang w:val="af-ZA"/>
        </w:rPr>
        <w:t xml:space="preserve"> ՀՀ Կոտայքի մարզ, գ. Քասախ Գ. Նժդեհի 2 </w:t>
      </w:r>
      <w:r w:rsidRPr="00A32B72">
        <w:rPr>
          <w:rFonts w:ascii="GHEA Grapalat" w:hAnsi="GHEA Grapalat"/>
          <w:i w:val="0"/>
          <w:color w:val="0070C0"/>
          <w:lang w:val="af-ZA"/>
        </w:rPr>
        <w:t>հասցեում,</w:t>
      </w:r>
      <w:r w:rsidRPr="00AE2768">
        <w:rPr>
          <w:rFonts w:ascii="GHEA Grapalat" w:hAnsi="GHEA Grapalat"/>
          <w:i w:val="0"/>
          <w:lang w:val="af-ZA"/>
        </w:rPr>
        <w:t xml:space="preserve">հայտարարում է </w:t>
      </w:r>
      <w:r w:rsidR="000D08B4">
        <w:rPr>
          <w:rFonts w:ascii="GHEA Grapalat" w:hAnsi="GHEA Grapalat"/>
          <w:i w:val="0"/>
          <w:lang w:val="af-ZA"/>
        </w:rPr>
        <w:t>գնանշման հարցում</w:t>
      </w:r>
      <w:r w:rsidR="00A20B69" w:rsidRPr="00AE2768">
        <w:rPr>
          <w:rFonts w:ascii="GHEA Grapalat" w:hAnsi="GHEA Grapalat"/>
          <w:i w:val="0"/>
          <w:lang w:val="af-ZA"/>
        </w:rPr>
        <w:t>, որն իրականացվում է մեկ փուլով</w:t>
      </w:r>
      <w:r w:rsidR="00236B75" w:rsidRPr="00AE2768">
        <w:rPr>
          <w:rFonts w:ascii="GHEA Grapalat" w:hAnsi="GHEA Grapalat"/>
          <w:i w:val="0"/>
          <w:lang w:val="af-ZA"/>
        </w:rPr>
        <w:t>:</w:t>
      </w:r>
    </w:p>
    <w:p w:rsidR="006265F4" w:rsidRPr="00AE2768" w:rsidRDefault="00A20B69" w:rsidP="006265F4">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00496E18" w:rsidRPr="00AE2768">
        <w:rPr>
          <w:rFonts w:ascii="GHEA Grapalat" w:hAnsi="GHEA Grapalat"/>
          <w:i w:val="0"/>
          <w:lang w:val="af-ZA"/>
        </w:rPr>
        <w:t>Սույն ընթացակարգի</w:t>
      </w:r>
      <w:bookmarkEnd w:id="0"/>
      <w:r w:rsidR="00496E18" w:rsidRPr="00AE2768">
        <w:rPr>
          <w:rFonts w:ascii="GHEA Grapalat" w:hAnsi="GHEA Grapalat"/>
          <w:i w:val="0"/>
          <w:lang w:val="af-ZA"/>
        </w:rPr>
        <w:t xml:space="preserve"> արդյունքում</w:t>
      </w:r>
      <w:r w:rsidR="002E7EE1" w:rsidRPr="00AE2768">
        <w:rPr>
          <w:rFonts w:ascii="GHEA Grapalat" w:hAnsi="GHEA Grapalat"/>
          <w:i w:val="0"/>
          <w:lang w:val="hy-AM"/>
        </w:rPr>
        <w:t>ընտրված</w:t>
      </w:r>
      <w:r w:rsidR="00642EFE" w:rsidRPr="00AE2768">
        <w:rPr>
          <w:rFonts w:ascii="GHEA Grapalat" w:hAnsi="GHEA Grapalat"/>
          <w:i w:val="0"/>
          <w:lang w:val="af-ZA"/>
        </w:rPr>
        <w:t xml:space="preserve"> մասնակցին սահմանված կարգով կառաջարկվի կնքել</w:t>
      </w:r>
      <w:r w:rsidR="007C3F80">
        <w:rPr>
          <w:rFonts w:ascii="GHEA Grapalat" w:hAnsi="GHEA Grapalat"/>
          <w:b/>
          <w:i w:val="0"/>
          <w:color w:val="0070C0"/>
          <w:u w:val="single"/>
          <w:lang w:val="af-ZA"/>
        </w:rPr>
        <w:t>սննդամթերք</w:t>
      </w:r>
      <w:r w:rsidR="004631B2" w:rsidRPr="00A32B72">
        <w:rPr>
          <w:rFonts w:ascii="GHEA Grapalat" w:hAnsi="GHEA Grapalat"/>
          <w:b/>
          <w:i w:val="0"/>
          <w:color w:val="0070C0"/>
          <w:u w:val="single"/>
          <w:lang w:val="af-ZA"/>
        </w:rPr>
        <w:t>ի ձեռք բերման</w:t>
      </w:r>
      <w:r w:rsidR="00341A74" w:rsidRPr="00AE2768">
        <w:rPr>
          <w:rFonts w:ascii="GHEA Grapalat" w:hAnsi="GHEA Grapalat"/>
          <w:i w:val="0"/>
          <w:lang w:val="af-ZA"/>
        </w:rPr>
        <w:t xml:space="preserve">պայմանագիր (այսուհետ` </w:t>
      </w:r>
      <w:r w:rsidR="006265F4" w:rsidRPr="00AE2768">
        <w:rPr>
          <w:rFonts w:ascii="GHEA Grapalat" w:hAnsi="GHEA Grapalat"/>
          <w:i w:val="0"/>
          <w:lang w:val="af-ZA"/>
        </w:rPr>
        <w:t xml:space="preserve">պայմանագիր)։ </w:t>
      </w:r>
    </w:p>
    <w:p w:rsidR="00496E18" w:rsidRPr="00AE2768" w:rsidRDefault="00496E18"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sz w:val="16"/>
          <w:szCs w:val="16"/>
          <w:lang w:val="af-ZA"/>
        </w:rPr>
        <w:t>ապրանքի անվանումը</w:t>
      </w:r>
    </w:p>
    <w:p w:rsidR="00357D48" w:rsidRPr="00AE2768" w:rsidRDefault="00A20B69"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00A76C15" w:rsidRPr="00AE2768">
        <w:rPr>
          <w:rFonts w:ascii="GHEA Grapalat" w:hAnsi="GHEA Grapalat"/>
          <w:i w:val="0"/>
          <w:lang w:val="af-ZA"/>
        </w:rPr>
        <w:t>«</w:t>
      </w:r>
      <w:r w:rsidR="00357D48" w:rsidRPr="00AE2768">
        <w:rPr>
          <w:rFonts w:ascii="GHEA Grapalat" w:hAnsi="GHEA Grapalat"/>
          <w:i w:val="0"/>
          <w:lang w:val="af-ZA"/>
        </w:rPr>
        <w:t>Գնումների մասին</w:t>
      </w:r>
      <w:r w:rsidR="00A76C15" w:rsidRPr="00AE2768">
        <w:rPr>
          <w:rFonts w:ascii="GHEA Grapalat" w:hAnsi="GHEA Grapalat"/>
          <w:i w:val="0"/>
          <w:lang w:val="af-ZA"/>
        </w:rPr>
        <w:t>»</w:t>
      </w:r>
      <w:r w:rsidR="00357D48" w:rsidRPr="00AE2768">
        <w:rPr>
          <w:rFonts w:ascii="GHEA Grapalat" w:hAnsi="GHEA Grapalat"/>
          <w:i w:val="0"/>
          <w:lang w:val="af-ZA"/>
        </w:rPr>
        <w:t xml:space="preserve">ՀՀ օրենքի </w:t>
      </w:r>
      <w:r w:rsidR="00955E87" w:rsidRPr="00AE2768">
        <w:rPr>
          <w:rFonts w:ascii="GHEA Grapalat" w:hAnsi="GHEA Grapalat"/>
          <w:i w:val="0"/>
          <w:lang w:val="af-ZA"/>
        </w:rPr>
        <w:t>7</w:t>
      </w:r>
      <w:r w:rsidR="00357D48" w:rsidRPr="00AE2768">
        <w:rPr>
          <w:rFonts w:ascii="GHEA Grapalat" w:hAnsi="GHEA Grapalat"/>
          <w:i w:val="0"/>
          <w:lang w:val="af-ZA"/>
        </w:rPr>
        <w:t xml:space="preserve">-րդ հոդվածի համաձայն` </w:t>
      </w:r>
      <w:r w:rsidR="00DB4CC7" w:rsidRPr="00AE276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E2768">
        <w:rPr>
          <w:rFonts w:ascii="GHEA Grapalat" w:hAnsi="GHEA Grapalat"/>
          <w:i w:val="0"/>
          <w:lang w:val="af-ZA"/>
        </w:rPr>
        <w:t xml:space="preserve">սույն </w:t>
      </w:r>
      <w:r w:rsidR="00496E18" w:rsidRPr="00AE2768">
        <w:rPr>
          <w:rFonts w:ascii="GHEA Grapalat" w:hAnsi="GHEA Grapalat"/>
          <w:i w:val="0"/>
          <w:lang w:val="af-ZA"/>
        </w:rPr>
        <w:t xml:space="preserve">ընթացակարգին </w:t>
      </w:r>
      <w:r w:rsidR="00DB4CC7" w:rsidRPr="00AE2768">
        <w:rPr>
          <w:rFonts w:ascii="GHEA Grapalat" w:hAnsi="GHEA Grapalat"/>
          <w:i w:val="0"/>
          <w:lang w:val="af-ZA"/>
        </w:rPr>
        <w:t>մասնակցելու հավասար իրավունք:</w:t>
      </w:r>
    </w:p>
    <w:p w:rsidR="00A20B69" w:rsidRPr="00AE2768" w:rsidRDefault="00496E18" w:rsidP="00EF3662">
      <w:pPr>
        <w:ind w:firstLine="720"/>
        <w:jc w:val="both"/>
        <w:rPr>
          <w:rFonts w:ascii="GHEA Grapalat" w:hAnsi="GHEA Grapalat"/>
          <w:sz w:val="20"/>
          <w:szCs w:val="20"/>
          <w:lang w:val="af-ZA"/>
        </w:rPr>
      </w:pPr>
      <w:r w:rsidRPr="00AE2768">
        <w:rPr>
          <w:rFonts w:ascii="GHEA Grapalat" w:hAnsi="GHEA Grapalat"/>
          <w:sz w:val="20"/>
          <w:szCs w:val="20"/>
          <w:lang w:val="af-ZA"/>
        </w:rPr>
        <w:t xml:space="preserve">Սույն ընթացակարգին </w:t>
      </w:r>
      <w:r w:rsidR="00357D48" w:rsidRPr="00AE2768">
        <w:rPr>
          <w:rFonts w:ascii="GHEA Grapalat" w:hAnsi="GHEA Grapalat"/>
          <w:sz w:val="20"/>
          <w:szCs w:val="20"/>
          <w:lang w:val="af-ZA"/>
        </w:rPr>
        <w:t>մասնակցելու իրավունք</w:t>
      </w:r>
      <w:r w:rsidR="003C3660" w:rsidRPr="00AE2768">
        <w:rPr>
          <w:rFonts w:ascii="GHEA Grapalat" w:hAnsi="GHEA Grapalat"/>
          <w:sz w:val="20"/>
          <w:szCs w:val="20"/>
          <w:lang w:val="af-ZA"/>
        </w:rPr>
        <w:t xml:space="preserve">չունեցող </w:t>
      </w:r>
      <w:r w:rsidR="006E7947" w:rsidRPr="00AE2768">
        <w:rPr>
          <w:rFonts w:ascii="GHEA Grapalat" w:hAnsi="GHEA Grapalat"/>
          <w:sz w:val="20"/>
          <w:szCs w:val="20"/>
          <w:lang w:val="af-ZA"/>
        </w:rPr>
        <w:t xml:space="preserve">անձանց, ինչպես </w:t>
      </w:r>
      <w:r w:rsidR="00A20B69" w:rsidRPr="00AE2768">
        <w:rPr>
          <w:rFonts w:ascii="GHEA Grapalat" w:hAnsi="GHEA Grapalat"/>
          <w:sz w:val="20"/>
          <w:szCs w:val="20"/>
          <w:lang w:val="af-ZA"/>
        </w:rPr>
        <w:t xml:space="preserve">նաև մասնակիցներին ներկայացվող </w:t>
      </w:r>
      <w:r w:rsidR="008A511D" w:rsidRPr="00AE2768">
        <w:rPr>
          <w:rFonts w:ascii="GHEA Grapalat" w:hAnsi="GHEA Grapalat"/>
          <w:sz w:val="20"/>
          <w:szCs w:val="20"/>
          <w:lang w:val="af-ZA"/>
        </w:rPr>
        <w:t xml:space="preserve">պայմանները </w:t>
      </w:r>
      <w:r w:rsidR="00A20B69" w:rsidRPr="00AE2768">
        <w:rPr>
          <w:rFonts w:ascii="GHEA Grapalat" w:hAnsi="GHEA Grapalat"/>
          <w:sz w:val="20"/>
          <w:szCs w:val="20"/>
          <w:lang w:val="af-ZA"/>
        </w:rPr>
        <w:t>սահմանված են սույն ընթացակարգի հրավերով:</w:t>
      </w:r>
    </w:p>
    <w:p w:rsidR="00357D48" w:rsidRPr="00AE2768" w:rsidRDefault="00EE73A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Ընտրված </w:t>
      </w:r>
      <w:r w:rsidR="00357D48" w:rsidRPr="00AE2768">
        <w:rPr>
          <w:rFonts w:ascii="GHEA Grapalat" w:hAnsi="GHEA Grapalat"/>
          <w:i w:val="0"/>
          <w:lang w:val="af-ZA"/>
        </w:rPr>
        <w:t xml:space="preserve">մասնակիցը որոշվում է </w:t>
      </w:r>
      <w:bookmarkStart w:id="1" w:name="_Hlk23167512"/>
      <w:r w:rsidR="00496E18" w:rsidRPr="00AE2768">
        <w:rPr>
          <w:rFonts w:ascii="GHEA Grapalat" w:hAnsi="GHEA Grapalat"/>
          <w:i w:val="0"/>
          <w:lang w:val="af-ZA"/>
        </w:rPr>
        <w:t xml:space="preserve">ոչ գնային պայմաններով բավարար գնահատված </w:t>
      </w:r>
      <w:bookmarkEnd w:id="1"/>
      <w:r w:rsidR="00357D48" w:rsidRPr="00AE276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E2768">
        <w:rPr>
          <w:rFonts w:ascii="GHEA Grapalat" w:hAnsi="GHEA Grapalat"/>
          <w:i w:val="0"/>
          <w:lang w:val="af-ZA"/>
        </w:rPr>
        <w:t>։</w:t>
      </w:r>
    </w:p>
    <w:p w:rsidR="007E15A7" w:rsidRPr="00AE2768" w:rsidRDefault="00496E1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w:t>
      </w:r>
      <w:r w:rsidR="007E15A7" w:rsidRPr="00AE2768">
        <w:rPr>
          <w:rFonts w:ascii="GHEA Grapalat" w:hAnsi="GHEA Grapalat"/>
          <w:i w:val="0"/>
          <w:lang w:val="af-ZA"/>
        </w:rPr>
        <w:t xml:space="preserve">հրավերը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4631B2">
        <w:rPr>
          <w:rFonts w:ascii="GHEA Grapalat" w:hAnsi="GHEA Grapalat"/>
          <w:i w:val="0"/>
          <w:u w:val="single"/>
          <w:lang w:val="af-ZA"/>
        </w:rPr>
        <w:t>7</w:t>
      </w:r>
      <w:r w:rsidR="00F06F30" w:rsidRPr="00AE2768">
        <w:rPr>
          <w:rFonts w:ascii="GHEA Grapalat" w:hAnsi="GHEA Grapalat"/>
          <w:i w:val="0"/>
          <w:lang w:val="af-ZA"/>
        </w:rPr>
        <w:t xml:space="preserve">-րդ օրը ժամը </w:t>
      </w:r>
      <w:r w:rsidR="004631B2">
        <w:rPr>
          <w:rFonts w:ascii="GHEA Grapalat" w:hAnsi="GHEA Grapalat"/>
          <w:i w:val="0"/>
          <w:lang w:val="af-ZA"/>
        </w:rPr>
        <w:t>12:00</w:t>
      </w:r>
      <w:r w:rsidR="00F06F30" w:rsidRPr="00AE2768">
        <w:rPr>
          <w:rFonts w:ascii="GHEA Grapalat" w:hAnsi="GHEA Grapalat"/>
          <w:i w:val="0"/>
          <w:lang w:val="af-ZA"/>
        </w:rPr>
        <w:t>-ը</w:t>
      </w:r>
      <w:r w:rsidR="007E15A7" w:rsidRPr="00AE2768">
        <w:rPr>
          <w:rFonts w:ascii="GHEA Grapalat" w:hAnsi="GHEA Grapalat"/>
          <w:i w:val="0"/>
          <w:lang w:val="af-ZA"/>
        </w:rPr>
        <w:t xml:space="preserve">։ Ընդ որում,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անվճարայդպիսի պահանջ ստանալուն հաջորդող </w:t>
      </w:r>
      <w:r w:rsidR="00E20B3E" w:rsidRPr="00AE2768">
        <w:rPr>
          <w:rFonts w:ascii="GHEA Grapalat" w:hAnsi="GHEA Grapalat"/>
          <w:i w:val="0"/>
          <w:lang w:val="af-ZA"/>
        </w:rPr>
        <w:t xml:space="preserve">առաջին </w:t>
      </w:r>
      <w:r w:rsidR="007E15A7" w:rsidRPr="00AE2768">
        <w:rPr>
          <w:rFonts w:ascii="GHEA Grapalat" w:hAnsi="GHEA Grapalat"/>
          <w:i w:val="0"/>
          <w:lang w:val="af-ZA"/>
        </w:rPr>
        <w:t>աշխատանքային օրը</w:t>
      </w:r>
      <w:r w:rsidR="00FE4800">
        <w:rPr>
          <w:rFonts w:ascii="GHEA Grapalat" w:hAnsi="GHEA Grapalat"/>
          <w:i w:val="0"/>
          <w:lang w:val="af-ZA"/>
        </w:rPr>
        <w:t>:</w:t>
      </w:r>
    </w:p>
    <w:p w:rsidR="0067579A" w:rsidRPr="00AE2768" w:rsidRDefault="00357D48" w:rsidP="00EF3662">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w:t>
      </w:r>
      <w:r w:rsidR="00E222A7" w:rsidRPr="00AE2768">
        <w:rPr>
          <w:rFonts w:ascii="GHEA Grapalat" w:hAnsi="GHEA Grapalat"/>
          <w:i w:val="0"/>
          <w:lang w:val="af-ZA"/>
        </w:rPr>
        <w:t xml:space="preserve">անվճար </w:t>
      </w:r>
      <w:r w:rsidRPr="00AE2768">
        <w:rPr>
          <w:rFonts w:ascii="GHEA Grapalat" w:hAnsi="GHEA Grapalat"/>
          <w:i w:val="0"/>
          <w:lang w:val="af-ZA"/>
        </w:rPr>
        <w:t>ապահովում է հրավերի` էլեկտրոնային ձևով տրամադրումը դիմում</w:t>
      </w:r>
      <w:r w:rsidR="0006311D" w:rsidRPr="00AE2768">
        <w:rPr>
          <w:rFonts w:ascii="GHEA Grapalat" w:hAnsi="GHEA Grapalat"/>
          <w:i w:val="0"/>
          <w:lang w:val="af-ZA"/>
        </w:rPr>
        <w:t>ը</w:t>
      </w:r>
      <w:r w:rsidRPr="00AE2768">
        <w:rPr>
          <w:rFonts w:ascii="GHEA Grapalat" w:hAnsi="GHEA Grapalat"/>
          <w:i w:val="0"/>
          <w:lang w:val="af-ZA"/>
        </w:rPr>
        <w:t xml:space="preserve"> ստանալու օրվան հաջորդող աշխատանքային օրվա ընթացքում</w:t>
      </w:r>
      <w:r w:rsidR="004D5671" w:rsidRPr="00AE2768">
        <w:rPr>
          <w:rFonts w:ascii="GHEA Grapalat" w:hAnsi="GHEA Grapalat"/>
          <w:i w:val="0"/>
          <w:lang w:val="af-ZA"/>
        </w:rPr>
        <w:t>։</w:t>
      </w:r>
    </w:p>
    <w:p w:rsidR="0067579A" w:rsidRPr="00AE2768" w:rsidRDefault="00363E98" w:rsidP="00EF3662">
      <w:pPr>
        <w:pStyle w:val="a3"/>
        <w:spacing w:line="240" w:lineRule="auto"/>
        <w:rPr>
          <w:rFonts w:ascii="GHEA Grapalat" w:hAnsi="GHEA Grapalat"/>
          <w:i w:val="0"/>
          <w:lang w:val="af-ZA"/>
        </w:rPr>
      </w:pPr>
      <w:r w:rsidRPr="00AE2768">
        <w:rPr>
          <w:rFonts w:ascii="GHEA Grapalat" w:hAnsi="GHEA Grapalat"/>
          <w:i w:val="0"/>
          <w:lang w:val="af-ZA"/>
        </w:rPr>
        <w:t>Հ</w:t>
      </w:r>
      <w:r w:rsidR="0067579A" w:rsidRPr="00AE2768">
        <w:rPr>
          <w:rFonts w:ascii="GHEA Grapalat" w:hAnsi="GHEA Grapalat"/>
          <w:i w:val="0"/>
          <w:lang w:val="af-ZA"/>
        </w:rPr>
        <w:t>րավեր չստանալը չի սահմանափակում մասնակցի` սույն ընթացակարգին մասնակցելու իրավունքը</w:t>
      </w:r>
      <w:r w:rsidR="004D5671" w:rsidRPr="00AE2768">
        <w:rPr>
          <w:rFonts w:ascii="GHEA Grapalat" w:hAnsi="GHEA Grapalat"/>
          <w:i w:val="0"/>
          <w:lang w:val="af-ZA"/>
        </w:rPr>
        <w:t>։</w:t>
      </w:r>
    </w:p>
    <w:p w:rsidR="00332EE7" w:rsidRPr="00AE2768" w:rsidRDefault="00332EE7" w:rsidP="00236D45">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00FE4800" w:rsidRPr="00A32B72">
        <w:rPr>
          <w:rFonts w:ascii="GHEA Grapalat" w:hAnsi="GHEA Grapalat"/>
          <w:i w:val="0"/>
          <w:color w:val="0070C0"/>
          <w:lang w:val="af-ZA"/>
        </w:rPr>
        <w:t xml:space="preserve">ՀՀ Կոտայքի մարզ, գ. Քասախ </w:t>
      </w:r>
      <w:r w:rsidR="007C3F80">
        <w:rPr>
          <w:rFonts w:ascii="GHEA Grapalat" w:hAnsi="GHEA Grapalat"/>
          <w:i w:val="0"/>
          <w:color w:val="0070C0"/>
          <w:lang w:val="af-ZA"/>
        </w:rPr>
        <w:t>Ս. Ջալալյան հրապարակ 1</w:t>
      </w:r>
      <w:r w:rsidRPr="00A32B72">
        <w:rPr>
          <w:rFonts w:ascii="GHEA Grapalat" w:hAnsi="GHEA Grapalat"/>
          <w:i w:val="0"/>
          <w:color w:val="0070C0"/>
          <w:lang w:val="af-ZA"/>
        </w:rPr>
        <w:t xml:space="preserve"> հասցեով,</w:t>
      </w:r>
      <w:r w:rsidR="006265F4" w:rsidRPr="00AE2768">
        <w:rPr>
          <w:rFonts w:ascii="GHEA Grapalat" w:hAnsi="GHEA Grapalat"/>
          <w:i w:val="0"/>
          <w:lang w:val="af-ZA"/>
        </w:rPr>
        <w:t xml:space="preserve">փաստաթղթային ձևովմինչև սույն հայտարարության հրապարակման </w:t>
      </w:r>
      <w:r w:rsidRPr="00AE2768">
        <w:rPr>
          <w:rFonts w:ascii="GHEA Grapalat" w:hAnsi="GHEA Grapalat"/>
          <w:i w:val="0"/>
          <w:lang w:val="af-ZA"/>
        </w:rPr>
        <w:t xml:space="preserve">օրվանից հաշված </w:t>
      </w:r>
      <w:r w:rsidR="00236D45">
        <w:rPr>
          <w:rFonts w:ascii="GHEA Grapalat" w:hAnsi="GHEA Grapalat"/>
          <w:i w:val="0"/>
          <w:u w:val="single"/>
          <w:lang w:val="af-ZA"/>
        </w:rPr>
        <w:t xml:space="preserve">7 </w:t>
      </w:r>
      <w:r w:rsidRPr="00AE2768">
        <w:rPr>
          <w:rFonts w:ascii="GHEA Grapalat" w:hAnsi="GHEA Grapalat"/>
          <w:i w:val="0"/>
          <w:lang w:val="af-ZA"/>
        </w:rPr>
        <w:t xml:space="preserve">-րդ օրվա ժամը </w:t>
      </w:r>
      <w:r w:rsidR="00236D45">
        <w:rPr>
          <w:rFonts w:ascii="GHEA Grapalat" w:hAnsi="GHEA Grapalat"/>
          <w:i w:val="0"/>
          <w:u w:val="single"/>
          <w:lang w:val="af-ZA"/>
        </w:rPr>
        <w:t>12:00</w:t>
      </w:r>
      <w:r w:rsidRPr="00AE2768">
        <w:rPr>
          <w:rFonts w:ascii="GHEA Grapalat" w:hAnsi="GHEA Grapalat"/>
          <w:i w:val="0"/>
          <w:lang w:val="af-ZA"/>
        </w:rPr>
        <w:t xml:space="preserve">-ը: </w:t>
      </w:r>
    </w:p>
    <w:p w:rsidR="00357D48" w:rsidRPr="00AE2768" w:rsidRDefault="000076A1" w:rsidP="006265F4">
      <w:pPr>
        <w:pStyle w:val="a3"/>
        <w:spacing w:line="240" w:lineRule="auto"/>
        <w:ind w:firstLine="708"/>
        <w:rPr>
          <w:rFonts w:ascii="GHEA Grapalat" w:hAnsi="GHEA Grapalat"/>
          <w:i w:val="0"/>
          <w:lang w:val="af-ZA"/>
        </w:rPr>
      </w:pPr>
      <w:r w:rsidRPr="00AE2768">
        <w:rPr>
          <w:rFonts w:ascii="GHEA Grapalat" w:hAnsi="GHEA Grapalat"/>
          <w:i w:val="0"/>
          <w:lang w:val="af-ZA"/>
        </w:rPr>
        <w:t>Հայտերը, հայերենից բացի, կարող են ներկայացվել նաև անգլերեն կամ ռուսերեն:</w:t>
      </w:r>
    </w:p>
    <w:p w:rsidR="00332EE7" w:rsidRPr="00A32B72" w:rsidRDefault="00332EE7" w:rsidP="00332EE7">
      <w:pPr>
        <w:pStyle w:val="a3"/>
        <w:spacing w:line="240" w:lineRule="auto"/>
        <w:ind w:firstLine="708"/>
        <w:rPr>
          <w:rFonts w:ascii="GHEA Grapalat" w:hAnsi="GHEA Grapalat"/>
          <w:i w:val="0"/>
          <w:color w:val="0070C0"/>
          <w:lang w:val="af-ZA"/>
        </w:rPr>
      </w:pPr>
      <w:r w:rsidRPr="00AE2768">
        <w:rPr>
          <w:rFonts w:ascii="GHEA Grapalat" w:hAnsi="GHEA Grapalat"/>
          <w:i w:val="0"/>
          <w:lang w:val="af-ZA"/>
        </w:rPr>
        <w:t xml:space="preserve">Հայտերի բացումը տեղի կունենա </w:t>
      </w:r>
      <w:r w:rsidR="00236D45">
        <w:rPr>
          <w:rFonts w:ascii="GHEA Grapalat" w:hAnsi="GHEA Grapalat"/>
          <w:i w:val="0"/>
          <w:lang w:val="af-ZA"/>
        </w:rPr>
        <w:t xml:space="preserve">ՀՀ Կոտայքի մարզ, գ. </w:t>
      </w:r>
      <w:r w:rsidR="00236D45" w:rsidRPr="00536339">
        <w:rPr>
          <w:rFonts w:ascii="GHEA Grapalat" w:hAnsi="GHEA Grapalat"/>
          <w:i w:val="0"/>
          <w:lang w:val="af-ZA"/>
        </w:rPr>
        <w:t xml:space="preserve">Քասախ </w:t>
      </w:r>
      <w:r w:rsidR="00536339" w:rsidRPr="00536339">
        <w:rPr>
          <w:rFonts w:ascii="GHEA Grapalat" w:hAnsi="GHEA Grapalat"/>
          <w:i w:val="0"/>
          <w:lang w:val="hy-AM"/>
        </w:rPr>
        <w:t>Ս</w:t>
      </w:r>
      <w:r w:rsidR="00536339" w:rsidRPr="00536339">
        <w:rPr>
          <w:rFonts w:ascii="Cambria Math" w:hAnsi="Cambria Math" w:cs="Cambria Math"/>
          <w:i w:val="0"/>
          <w:lang w:val="hy-AM"/>
        </w:rPr>
        <w:t>․</w:t>
      </w:r>
      <w:r w:rsidR="00536339" w:rsidRPr="00536339">
        <w:rPr>
          <w:rFonts w:ascii="GHEA Grapalat" w:hAnsi="GHEA Grapalat" w:cs="GHEA Grapalat"/>
          <w:i w:val="0"/>
          <w:lang w:val="hy-AM"/>
        </w:rPr>
        <w:t>Ջալալյան</w:t>
      </w:r>
      <w:r w:rsidR="00536339">
        <w:rPr>
          <w:rFonts w:ascii="GHEA Grapalat" w:hAnsi="GHEA Grapalat"/>
          <w:i w:val="0"/>
          <w:color w:val="0070C0"/>
          <w:lang w:val="af-ZA"/>
        </w:rPr>
        <w:t>հրապարակ 1</w:t>
      </w:r>
      <w:r w:rsidR="00536339" w:rsidRPr="00A32B72">
        <w:rPr>
          <w:rFonts w:ascii="GHEA Grapalat" w:hAnsi="GHEA Grapalat"/>
          <w:i w:val="0"/>
          <w:color w:val="0070C0"/>
          <w:lang w:val="af-ZA"/>
        </w:rPr>
        <w:t xml:space="preserve"> հասցեով</w:t>
      </w:r>
      <w:r w:rsidRPr="00AE2768">
        <w:rPr>
          <w:rFonts w:ascii="GHEA Grapalat" w:hAnsi="GHEA Grapalat"/>
          <w:i w:val="0"/>
          <w:lang w:val="af-ZA"/>
        </w:rPr>
        <w:t>հասցեում</w:t>
      </w:r>
      <w:r w:rsidRPr="00A32B72">
        <w:rPr>
          <w:rFonts w:ascii="GHEA Grapalat" w:hAnsi="GHEA Grapalat"/>
          <w:i w:val="0"/>
          <w:color w:val="0070C0"/>
          <w:lang w:val="af-ZA"/>
        </w:rPr>
        <w:t>,  «</w:t>
      </w:r>
      <w:r w:rsidR="00236D45" w:rsidRPr="00A32B72">
        <w:rPr>
          <w:rFonts w:ascii="GHEA Grapalat" w:hAnsi="GHEA Grapalat"/>
          <w:i w:val="0"/>
          <w:color w:val="0070C0"/>
          <w:lang w:val="af-ZA"/>
        </w:rPr>
        <w:t>2020</w:t>
      </w:r>
      <w:r w:rsidRPr="00A32B72">
        <w:rPr>
          <w:rFonts w:ascii="GHEA Grapalat" w:hAnsi="GHEA Grapalat"/>
          <w:i w:val="0"/>
          <w:color w:val="0070C0"/>
          <w:lang w:val="af-ZA"/>
        </w:rPr>
        <w:t>» «</w:t>
      </w:r>
      <w:r w:rsidR="00236D45" w:rsidRPr="00A32B72">
        <w:rPr>
          <w:rFonts w:ascii="GHEA Grapalat" w:hAnsi="GHEA Grapalat"/>
          <w:i w:val="0"/>
          <w:color w:val="0070C0"/>
          <w:lang w:val="af-ZA"/>
        </w:rPr>
        <w:t>հունվարի</w:t>
      </w:r>
      <w:r w:rsidRPr="00A32B72">
        <w:rPr>
          <w:rFonts w:ascii="GHEA Grapalat" w:hAnsi="GHEA Grapalat"/>
          <w:i w:val="0"/>
          <w:color w:val="0070C0"/>
          <w:lang w:val="af-ZA"/>
        </w:rPr>
        <w:t xml:space="preserve">» </w:t>
      </w:r>
      <w:r w:rsidR="009221F7">
        <w:rPr>
          <w:rFonts w:ascii="GHEA Grapalat" w:hAnsi="GHEA Grapalat"/>
          <w:i w:val="0"/>
          <w:color w:val="0070C0"/>
          <w:lang w:val="af-ZA"/>
        </w:rPr>
        <w:t>2</w:t>
      </w:r>
      <w:r w:rsidR="009221F7" w:rsidRPr="009221F7">
        <w:rPr>
          <w:rFonts w:ascii="GHEA Grapalat" w:hAnsi="GHEA Grapalat"/>
          <w:i w:val="0"/>
          <w:color w:val="0070C0"/>
          <w:lang w:val="af-ZA"/>
        </w:rPr>
        <w:t>4</w:t>
      </w:r>
      <w:r w:rsidRPr="00A32B72">
        <w:rPr>
          <w:rFonts w:ascii="GHEA Grapalat" w:hAnsi="GHEA Grapalat"/>
          <w:i w:val="0"/>
          <w:color w:val="0070C0"/>
          <w:lang w:val="af-ZA"/>
        </w:rPr>
        <w:t xml:space="preserve">-ին ժամը  </w:t>
      </w:r>
      <w:r w:rsidR="00236D45" w:rsidRPr="00A32B72">
        <w:rPr>
          <w:rFonts w:ascii="GHEA Grapalat" w:hAnsi="GHEA Grapalat"/>
          <w:i w:val="0"/>
          <w:color w:val="0070C0"/>
          <w:lang w:val="af-ZA"/>
        </w:rPr>
        <w:t>12:00</w:t>
      </w:r>
      <w:r w:rsidRPr="00A32B72">
        <w:rPr>
          <w:rFonts w:ascii="GHEA Grapalat" w:hAnsi="GHEA Grapalat"/>
          <w:i w:val="0"/>
          <w:color w:val="0070C0"/>
          <w:lang w:val="af-ZA"/>
        </w:rPr>
        <w:t xml:space="preserve">-ին։   </w:t>
      </w:r>
    </w:p>
    <w:p w:rsidR="00357D48" w:rsidRPr="00AE2768" w:rsidRDefault="001305C6" w:rsidP="00EF3662">
      <w:pPr>
        <w:pStyle w:val="a3"/>
        <w:spacing w:line="240" w:lineRule="auto"/>
        <w:rPr>
          <w:rFonts w:ascii="GHEA Grapalat" w:hAnsi="GHEA Grapalat"/>
          <w:i w:val="0"/>
          <w:lang w:val="af-ZA"/>
        </w:rPr>
      </w:pPr>
      <w:r w:rsidRPr="00AE2768">
        <w:rPr>
          <w:rFonts w:ascii="GHEA Grapalat" w:hAnsi="GHEA Grapalat"/>
          <w:i w:val="0"/>
          <w:lang w:val="af-ZA"/>
        </w:rPr>
        <w:t>Սույն</w:t>
      </w:r>
      <w:r w:rsidR="00357D48" w:rsidRPr="00AE2768">
        <w:rPr>
          <w:rFonts w:ascii="GHEA Grapalat" w:hAnsi="GHEA Grapalat"/>
          <w:i w:val="0"/>
          <w:lang w:val="af-ZA"/>
        </w:rPr>
        <w:t xml:space="preserve"> ընթացակար</w:t>
      </w:r>
      <w:r w:rsidR="00347499" w:rsidRPr="00AE2768">
        <w:rPr>
          <w:rFonts w:ascii="GHEA Grapalat" w:hAnsi="GHEA Grapalat"/>
          <w:i w:val="0"/>
          <w:lang w:val="af-ZA"/>
        </w:rPr>
        <w:t>գ</w:t>
      </w:r>
      <w:r w:rsidR="00357D48" w:rsidRPr="00AE2768">
        <w:rPr>
          <w:rFonts w:ascii="GHEA Grapalat" w:hAnsi="GHEA Grapalat"/>
          <w:i w:val="0"/>
          <w:lang w:val="af-ZA"/>
        </w:rPr>
        <w:t>ի վերաբերյալ բողոքները</w:t>
      </w:r>
      <w:r w:rsidRPr="00AE2768">
        <w:rPr>
          <w:rFonts w:ascii="GHEA Grapalat" w:hAnsi="GHEA Grapalat"/>
          <w:i w:val="0"/>
          <w:lang w:val="af-ZA"/>
        </w:rPr>
        <w:t>պետք էներկայացնել</w:t>
      </w:r>
      <w:r w:rsidR="00776E6C" w:rsidRPr="00AE2768">
        <w:rPr>
          <w:rFonts w:ascii="GHEA Grapalat" w:hAnsi="GHEA Grapalat"/>
          <w:i w:val="0"/>
          <w:lang w:val="af-ZA"/>
        </w:rPr>
        <w:t>գնումների հետ կապված բողոքներ քննող անձին</w:t>
      </w:r>
      <w:r w:rsidR="00357D48" w:rsidRPr="00AE2768">
        <w:rPr>
          <w:rFonts w:ascii="GHEA Grapalat" w:hAnsi="GHEA Grapalat"/>
          <w:i w:val="0"/>
          <w:lang w:val="af-ZA"/>
        </w:rPr>
        <w:t xml:space="preserve">` ք. Երևան, </w:t>
      </w:r>
      <w:r w:rsidR="000076A1" w:rsidRPr="00AE2768">
        <w:rPr>
          <w:rFonts w:ascii="GHEA Grapalat" w:hAnsi="GHEA Grapalat"/>
          <w:i w:val="0"/>
          <w:lang w:val="af-ZA"/>
        </w:rPr>
        <w:t>Մելիք-Ադամյան փող</w:t>
      </w:r>
      <w:r w:rsidR="00E327B8" w:rsidRPr="00AE2768">
        <w:rPr>
          <w:rFonts w:ascii="GHEA Grapalat" w:hAnsi="GHEA Grapalat"/>
          <w:i w:val="0"/>
          <w:lang w:val="af-ZA"/>
        </w:rPr>
        <w:t>.</w:t>
      </w:r>
      <w:r w:rsidR="000076A1" w:rsidRPr="00AE2768">
        <w:rPr>
          <w:rFonts w:ascii="GHEA Grapalat" w:hAnsi="GHEA Grapalat"/>
          <w:i w:val="0"/>
          <w:lang w:val="af-ZA"/>
        </w:rPr>
        <w:t xml:space="preserve">1 </w:t>
      </w:r>
      <w:r w:rsidR="00357D48" w:rsidRPr="00AE2768">
        <w:rPr>
          <w:rFonts w:ascii="GHEA Grapalat" w:hAnsi="GHEA Grapalat"/>
          <w:i w:val="0"/>
          <w:lang w:val="af-ZA"/>
        </w:rPr>
        <w:t xml:space="preserve"> հասցեով</w:t>
      </w:r>
      <w:r w:rsidR="004D5671" w:rsidRPr="00AE2768">
        <w:rPr>
          <w:rFonts w:ascii="GHEA Grapalat" w:hAnsi="GHEA Grapalat"/>
          <w:i w:val="0"/>
          <w:lang w:val="af-ZA"/>
        </w:rPr>
        <w:t>։</w:t>
      </w:r>
      <w:r w:rsidRPr="00AE2768">
        <w:rPr>
          <w:rFonts w:ascii="GHEA Grapalat" w:hAnsi="GHEA Grapalat"/>
          <w:i w:val="0"/>
          <w:lang w:val="af-ZA"/>
        </w:rPr>
        <w:t xml:space="preserve"> Բողոքարկումն իր</w:t>
      </w:r>
      <w:r w:rsidR="00EE73A8" w:rsidRPr="00AE2768">
        <w:rPr>
          <w:rFonts w:ascii="GHEA Grapalat" w:hAnsi="GHEA Grapalat"/>
          <w:i w:val="0"/>
          <w:lang w:val="af-ZA"/>
        </w:rPr>
        <w:t>ա</w:t>
      </w:r>
      <w:r w:rsidRPr="00AE2768">
        <w:rPr>
          <w:rFonts w:ascii="GHEA Grapalat" w:hAnsi="GHEA Grapalat"/>
          <w:i w:val="0"/>
          <w:lang w:val="af-ZA"/>
        </w:rPr>
        <w:t xml:space="preserve">կանացվում է սույն </w:t>
      </w:r>
      <w:r w:rsidR="00677658" w:rsidRPr="00AE2768">
        <w:rPr>
          <w:rFonts w:ascii="GHEA Grapalat" w:hAnsi="GHEA Grapalat"/>
          <w:i w:val="0"/>
          <w:lang w:val="af-ZA"/>
        </w:rPr>
        <w:t xml:space="preserve">մրցույթի </w:t>
      </w:r>
      <w:r w:rsidRPr="00AE2768">
        <w:rPr>
          <w:rFonts w:ascii="GHEA Grapalat" w:hAnsi="GHEA Grapalat"/>
          <w:i w:val="0"/>
          <w:lang w:val="af-ZA"/>
        </w:rPr>
        <w:t>հրավեր</w:t>
      </w:r>
      <w:r w:rsidR="00677658" w:rsidRPr="00AE2768">
        <w:rPr>
          <w:rFonts w:ascii="GHEA Grapalat" w:hAnsi="GHEA Grapalat"/>
          <w:i w:val="0"/>
          <w:lang w:val="af-ZA"/>
        </w:rPr>
        <w:t xml:space="preserve">ով </w:t>
      </w:r>
      <w:r w:rsidRPr="00AE2768">
        <w:rPr>
          <w:rFonts w:ascii="GHEA Grapalat" w:hAnsi="GHEA Grapalat"/>
          <w:i w:val="0"/>
          <w:lang w:val="af-ZA"/>
        </w:rPr>
        <w:t>սահմանված կարգով</w:t>
      </w:r>
      <w:r w:rsidR="004D5671" w:rsidRPr="00AE2768">
        <w:rPr>
          <w:rFonts w:ascii="GHEA Grapalat" w:hAnsi="GHEA Grapalat"/>
          <w:i w:val="0"/>
          <w:lang w:val="af-ZA"/>
        </w:rPr>
        <w:t>։</w:t>
      </w:r>
      <w:r w:rsidR="006E35A0" w:rsidRPr="00AE2768">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AE2768">
        <w:rPr>
          <w:rFonts w:ascii="GHEA Grapalat" w:hAnsi="GHEA Grapalat"/>
          <w:i w:val="0"/>
          <w:lang w:val="af-ZA"/>
        </w:rPr>
        <w:t xml:space="preserve">«900008000482» </w:t>
      </w:r>
      <w:r w:rsidR="006E35A0" w:rsidRPr="00AE2768">
        <w:rPr>
          <w:rFonts w:ascii="GHEA Grapalat" w:hAnsi="GHEA Grapalat"/>
          <w:i w:val="0"/>
          <w:lang w:val="af-ZA"/>
        </w:rPr>
        <w:t xml:space="preserve">գանձապետական հաշվեհամարին: </w:t>
      </w:r>
    </w:p>
    <w:p w:rsidR="00754697" w:rsidRPr="00A32B72" w:rsidRDefault="00754697" w:rsidP="00EF3662">
      <w:pPr>
        <w:pStyle w:val="a3"/>
        <w:spacing w:line="240" w:lineRule="auto"/>
        <w:rPr>
          <w:rFonts w:ascii="GHEA Grapalat" w:hAnsi="GHEA Grapalat"/>
          <w:i w:val="0"/>
          <w:color w:val="0070C0"/>
          <w:lang w:val="af-ZA"/>
        </w:rPr>
      </w:pPr>
      <w:r w:rsidRPr="00AE276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E2768">
        <w:rPr>
          <w:rFonts w:ascii="GHEA Grapalat" w:hAnsi="GHEA Grapalat"/>
          <w:i w:val="0"/>
          <w:lang w:val="af-ZA"/>
        </w:rPr>
        <w:t xml:space="preserve">գնահատող հանձնաժողովի քարտուղար </w:t>
      </w:r>
      <w:r w:rsidRPr="00AE2768">
        <w:rPr>
          <w:rFonts w:ascii="GHEA Grapalat" w:hAnsi="GHEA Grapalat"/>
          <w:i w:val="0"/>
          <w:lang w:val="af-ZA"/>
        </w:rPr>
        <w:t>`</w:t>
      </w:r>
      <w:r w:rsidR="00236D45" w:rsidRPr="00A32B72">
        <w:rPr>
          <w:rFonts w:ascii="GHEA Grapalat" w:hAnsi="GHEA Grapalat"/>
          <w:i w:val="0"/>
          <w:color w:val="0070C0"/>
          <w:u w:val="single"/>
          <w:lang w:val="af-ZA"/>
        </w:rPr>
        <w:t>Աշխեն Հովհաննիսյան</w:t>
      </w:r>
      <w:r w:rsidR="009F18D0" w:rsidRPr="00A32B72">
        <w:rPr>
          <w:rFonts w:ascii="GHEA Grapalat" w:hAnsi="GHEA Grapalat"/>
          <w:i w:val="0"/>
          <w:color w:val="0070C0"/>
          <w:lang w:val="af-ZA"/>
        </w:rPr>
        <w:t>ին</w:t>
      </w:r>
    </w:p>
    <w:p w:rsidR="009F18D0" w:rsidRPr="00A32B72" w:rsidRDefault="009F18D0" w:rsidP="00EF3662">
      <w:pPr>
        <w:pStyle w:val="a3"/>
        <w:spacing w:line="240" w:lineRule="auto"/>
        <w:ind w:firstLine="0"/>
        <w:rPr>
          <w:rFonts w:ascii="GHEA Grapalat" w:hAnsi="GHEA Grapalat"/>
          <w:i w:val="0"/>
          <w:color w:val="0070C0"/>
          <w:lang w:val="af-ZA"/>
        </w:rPr>
      </w:pP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sz w:val="16"/>
          <w:szCs w:val="16"/>
          <w:lang w:val="af-ZA"/>
        </w:rPr>
        <w:t>անունը, ազգանունը</w:t>
      </w:r>
    </w:p>
    <w:p w:rsidR="00754697" w:rsidRPr="00A32B72" w:rsidRDefault="00754697" w:rsidP="00EF3662">
      <w:pPr>
        <w:pStyle w:val="a3"/>
        <w:spacing w:line="240" w:lineRule="auto"/>
        <w:rPr>
          <w:rFonts w:ascii="GHEA Grapalat" w:hAnsi="GHEA Grapalat"/>
          <w:i w:val="0"/>
          <w:color w:val="0070C0"/>
          <w:u w:val="single"/>
          <w:lang w:val="af-ZA"/>
        </w:rPr>
      </w:pPr>
      <w:r w:rsidRPr="00A32B72">
        <w:rPr>
          <w:rFonts w:ascii="GHEA Grapalat" w:hAnsi="GHEA Grapalat"/>
          <w:i w:val="0"/>
          <w:color w:val="0070C0"/>
          <w:lang w:val="af-ZA"/>
        </w:rPr>
        <w:t xml:space="preserve">                                      Հեռախոս</w:t>
      </w:r>
      <w:r w:rsidR="00236D45" w:rsidRPr="00A32B72">
        <w:rPr>
          <w:rFonts w:ascii="GHEA Grapalat" w:hAnsi="GHEA Grapalat"/>
          <w:i w:val="0"/>
          <w:color w:val="0070C0"/>
          <w:u w:val="single"/>
          <w:lang w:val="af-ZA"/>
        </w:rPr>
        <w:t>093440324</w:t>
      </w:r>
    </w:p>
    <w:p w:rsidR="004E2FC6" w:rsidRPr="00A32B72" w:rsidRDefault="004E2FC6" w:rsidP="00EF3662">
      <w:pPr>
        <w:pStyle w:val="a3"/>
        <w:spacing w:line="240" w:lineRule="auto"/>
        <w:rPr>
          <w:rFonts w:ascii="GHEA Grapalat" w:hAnsi="GHEA Grapalat"/>
          <w:i w:val="0"/>
          <w:color w:val="0070C0"/>
          <w:lang w:val="af-ZA"/>
        </w:rPr>
      </w:pPr>
    </w:p>
    <w:p w:rsidR="00754697" w:rsidRPr="00236D45" w:rsidRDefault="00754697" w:rsidP="00EF3662">
      <w:pPr>
        <w:pStyle w:val="a3"/>
        <w:spacing w:line="240" w:lineRule="auto"/>
        <w:rPr>
          <w:rFonts w:ascii="GHEA Grapalat" w:hAnsi="GHEA Grapalat"/>
          <w:i w:val="0"/>
          <w:u w:val="single"/>
          <w:lang w:val="hy-AM"/>
        </w:rPr>
      </w:pPr>
      <w:r w:rsidRPr="00AE2768">
        <w:rPr>
          <w:rFonts w:ascii="GHEA Grapalat" w:hAnsi="GHEA Grapalat"/>
          <w:i w:val="0"/>
          <w:lang w:val="af-ZA"/>
        </w:rPr>
        <w:t xml:space="preserve">                                        Էլ.փոստ</w:t>
      </w:r>
      <w:r w:rsidR="00236D45">
        <w:rPr>
          <w:rFonts w:ascii="GHEA Grapalat" w:hAnsi="GHEA Grapalat"/>
          <w:i w:val="0"/>
          <w:u w:val="single"/>
          <w:lang w:val="hy-AM"/>
        </w:rPr>
        <w:t>mkasakh@mail.ru</w:t>
      </w: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754697" w:rsidRPr="00AE2768" w:rsidRDefault="00754697" w:rsidP="00EF3662">
      <w:pPr>
        <w:pStyle w:val="a3"/>
        <w:spacing w:line="240" w:lineRule="auto"/>
        <w:ind w:firstLine="0"/>
        <w:jc w:val="left"/>
        <w:rPr>
          <w:rFonts w:ascii="GHEA Grapalat" w:hAnsi="GHEA Grapalat"/>
          <w:i w:val="0"/>
          <w:u w:val="single"/>
          <w:lang w:val="af-ZA"/>
        </w:rPr>
      </w:pPr>
      <w:r w:rsidRPr="00AE2768">
        <w:rPr>
          <w:rFonts w:ascii="GHEA Grapalat" w:hAnsi="GHEA Grapalat"/>
          <w:i w:val="0"/>
          <w:lang w:val="af-ZA"/>
        </w:rPr>
        <w:t>Պատվիրատու</w:t>
      </w:r>
      <w:r w:rsidR="00236D45">
        <w:rPr>
          <w:rFonts w:ascii="GHEA Grapalat" w:hAnsi="GHEA Grapalat"/>
          <w:i w:val="0"/>
          <w:lang w:val="af-ZA"/>
        </w:rPr>
        <w:t>`</w:t>
      </w:r>
      <w:r w:rsidR="009F18D0" w:rsidRPr="00AE2768">
        <w:rPr>
          <w:rFonts w:ascii="GHEA Grapalat" w:hAnsi="GHEA Grapalat"/>
          <w:i w:val="0"/>
          <w:u w:val="single"/>
          <w:lang w:val="af-ZA"/>
        </w:rPr>
        <w:tab/>
      </w:r>
      <w:r w:rsidR="00236D45" w:rsidRPr="00A32B72">
        <w:rPr>
          <w:rFonts w:ascii="GHEA Grapalat" w:hAnsi="GHEA Grapalat"/>
          <w:b/>
          <w:i w:val="0"/>
          <w:color w:val="0070C0"/>
          <w:u w:val="single"/>
          <w:lang w:val="af-ZA"/>
        </w:rPr>
        <w:t>Քասախի «Արուսյակ» մանկապարտեզ ՀՈԱԿ</w:t>
      </w:r>
    </w:p>
    <w:p w:rsidR="009F18D0" w:rsidRPr="00AE2768" w:rsidRDefault="009F18D0"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sz w:val="16"/>
          <w:szCs w:val="16"/>
          <w:lang w:val="af-ZA"/>
        </w:rPr>
        <w:t>անվանումը</w:t>
      </w:r>
    </w:p>
    <w:p w:rsidR="00754697" w:rsidRPr="00AE2768" w:rsidRDefault="00754697" w:rsidP="00EF3662">
      <w:pPr>
        <w:pStyle w:val="31"/>
        <w:spacing w:after="240" w:line="240" w:lineRule="auto"/>
        <w:ind w:firstLine="709"/>
        <w:rPr>
          <w:rFonts w:ascii="GHEA Grapalat" w:hAnsi="GHEA Grapalat" w:cs="Sylfaen"/>
          <w:b/>
          <w:lang w:val="es-ES"/>
        </w:rPr>
      </w:pPr>
    </w:p>
    <w:p w:rsidR="00754697" w:rsidRPr="00AE2768" w:rsidRDefault="00754697" w:rsidP="00EF3662">
      <w:pPr>
        <w:pStyle w:val="a3"/>
        <w:spacing w:line="240" w:lineRule="auto"/>
        <w:ind w:left="1404"/>
        <w:rPr>
          <w:rFonts w:ascii="GHEA Grapalat" w:hAnsi="GHEA Grapalat"/>
          <w:i w:val="0"/>
          <w:lang w:val="af-ZA"/>
        </w:rPr>
      </w:pPr>
    </w:p>
    <w:p w:rsidR="00A12C95" w:rsidRPr="00AE2768" w:rsidRDefault="00A12C95" w:rsidP="00EF3662">
      <w:pPr>
        <w:pStyle w:val="a3"/>
        <w:spacing w:line="240" w:lineRule="auto"/>
        <w:ind w:left="1404"/>
        <w:rPr>
          <w:rFonts w:ascii="GHEA Grapalat" w:hAnsi="GHEA Grapalat"/>
          <w:i w:val="0"/>
          <w:lang w:val="af-ZA"/>
        </w:rPr>
      </w:pPr>
    </w:p>
    <w:p w:rsidR="00096865" w:rsidRPr="00AE2768" w:rsidRDefault="00236D4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w:t>
      </w:r>
      <w:r w:rsidR="00096865" w:rsidRPr="00AE2768">
        <w:rPr>
          <w:rFonts w:ascii="GHEA Grapalat" w:hAnsi="GHEA Grapalat" w:cs="Sylfaen"/>
          <w:i/>
          <w:sz w:val="20"/>
          <w:szCs w:val="20"/>
        </w:rPr>
        <w:t>աստատվածէ</w:t>
      </w:r>
    </w:p>
    <w:p w:rsidR="00096865" w:rsidRPr="00A32B72" w:rsidRDefault="007C3F80" w:rsidP="00EF3662">
      <w:pPr>
        <w:pStyle w:val="aa"/>
        <w:spacing w:after="0"/>
        <w:ind w:firstLine="567"/>
        <w:jc w:val="right"/>
        <w:rPr>
          <w:rFonts w:ascii="GHEA Grapalat" w:hAnsi="GHEA Grapalat" w:cs="Sylfaen"/>
          <w:i/>
          <w:color w:val="0070C0"/>
          <w:sz w:val="20"/>
          <w:szCs w:val="20"/>
          <w:lang w:val="af-ZA"/>
        </w:rPr>
      </w:pPr>
      <w:r>
        <w:rPr>
          <w:rFonts w:ascii="GHEA Grapalat" w:hAnsi="GHEA Grapalat"/>
          <w:b/>
          <w:i/>
          <w:color w:val="0070C0"/>
          <w:sz w:val="20"/>
          <w:szCs w:val="20"/>
          <w:lang w:val="af-ZA"/>
        </w:rPr>
        <w:lastRenderedPageBreak/>
        <w:t>ԿՄՔՀ-ԱՄ-ԳՀԱՊՁԲ-20/02</w:t>
      </w:r>
      <w:r w:rsidR="00096865" w:rsidRPr="00A32B72">
        <w:rPr>
          <w:rFonts w:ascii="GHEA Grapalat" w:hAnsi="GHEA Grapalat" w:cs="Sylfaen"/>
          <w:i/>
          <w:color w:val="0070C0"/>
          <w:sz w:val="20"/>
          <w:szCs w:val="20"/>
        </w:rPr>
        <w:t>ծածկա</w:t>
      </w:r>
      <w:r w:rsidR="00096865" w:rsidRPr="00A32B72">
        <w:rPr>
          <w:rFonts w:ascii="GHEA Grapalat" w:hAnsi="GHEA Grapalat" w:cs="Times Armenian"/>
          <w:i/>
          <w:color w:val="0070C0"/>
          <w:sz w:val="20"/>
          <w:szCs w:val="20"/>
        </w:rPr>
        <w:t>գ</w:t>
      </w:r>
      <w:r w:rsidR="00096865" w:rsidRPr="00A32B72">
        <w:rPr>
          <w:rFonts w:ascii="GHEA Grapalat" w:hAnsi="GHEA Grapalat" w:cs="Sylfaen"/>
          <w:i/>
          <w:color w:val="0070C0"/>
          <w:sz w:val="20"/>
          <w:szCs w:val="20"/>
        </w:rPr>
        <w:t>րով</w:t>
      </w:r>
    </w:p>
    <w:p w:rsidR="00096865" w:rsidRPr="00A32B72" w:rsidRDefault="000D08B4" w:rsidP="00EF3662">
      <w:pPr>
        <w:pStyle w:val="aa"/>
        <w:spacing w:after="0"/>
        <w:ind w:firstLine="567"/>
        <w:jc w:val="right"/>
        <w:rPr>
          <w:rFonts w:ascii="GHEA Grapalat" w:hAnsi="GHEA Grapalat" w:cs="Times Armenian"/>
          <w:i/>
          <w:color w:val="0070C0"/>
          <w:sz w:val="20"/>
          <w:szCs w:val="20"/>
          <w:lang w:val="af-ZA"/>
        </w:rPr>
      </w:pPr>
      <w:r w:rsidRPr="00A32B72">
        <w:rPr>
          <w:rFonts w:ascii="GHEA Grapalat" w:hAnsi="GHEA Grapalat" w:cs="Sylfaen"/>
          <w:i/>
          <w:color w:val="0070C0"/>
          <w:sz w:val="20"/>
          <w:szCs w:val="20"/>
        </w:rPr>
        <w:t>գնանշմանհարցում</w:t>
      </w:r>
      <w:r w:rsidR="008C5FC1" w:rsidRPr="00A32B72">
        <w:rPr>
          <w:rFonts w:ascii="GHEA Grapalat" w:hAnsi="GHEA Grapalat" w:cs="Times Armenian"/>
          <w:i/>
          <w:color w:val="0070C0"/>
          <w:sz w:val="20"/>
          <w:szCs w:val="20"/>
          <w:lang w:val="af-ZA"/>
        </w:rPr>
        <w:t>ի</w:t>
      </w:r>
      <w:r w:rsidR="00EE5855" w:rsidRPr="00A32B72">
        <w:rPr>
          <w:rFonts w:ascii="GHEA Grapalat" w:hAnsi="GHEA Grapalat" w:cs="Times Armenian"/>
          <w:i/>
          <w:color w:val="0070C0"/>
          <w:sz w:val="20"/>
          <w:szCs w:val="20"/>
          <w:lang w:val="af-ZA"/>
        </w:rPr>
        <w:t xml:space="preserve">գնահատող </w:t>
      </w:r>
      <w:r w:rsidR="00096865" w:rsidRPr="00A32B72">
        <w:rPr>
          <w:rFonts w:ascii="GHEA Grapalat" w:hAnsi="GHEA Grapalat" w:cs="Sylfaen"/>
          <w:i/>
          <w:color w:val="0070C0"/>
          <w:sz w:val="20"/>
          <w:szCs w:val="20"/>
        </w:rPr>
        <w:t>հանձնաժողովի</w:t>
      </w:r>
    </w:p>
    <w:p w:rsidR="00096865" w:rsidRPr="00A32B72" w:rsidRDefault="009124C9" w:rsidP="00EF3662">
      <w:pPr>
        <w:pStyle w:val="aa"/>
        <w:spacing w:after="0"/>
        <w:ind w:firstLine="567"/>
        <w:jc w:val="right"/>
        <w:rPr>
          <w:rFonts w:ascii="GHEA Grapalat" w:hAnsi="GHEA Grapalat"/>
          <w:i/>
          <w:color w:val="0070C0"/>
          <w:sz w:val="20"/>
          <w:szCs w:val="20"/>
          <w:lang w:val="af-ZA"/>
        </w:rPr>
      </w:pPr>
      <w:r w:rsidRPr="00A32B72">
        <w:rPr>
          <w:rFonts w:ascii="GHEA Grapalat" w:hAnsi="GHEA Grapalat" w:cs="Sylfaen"/>
          <w:i/>
          <w:color w:val="0070C0"/>
          <w:sz w:val="20"/>
          <w:szCs w:val="20"/>
          <w:lang w:val="af-ZA"/>
        </w:rPr>
        <w:t xml:space="preserve"> 2020</w:t>
      </w:r>
      <w:r w:rsidR="00096865" w:rsidRPr="00A32B72">
        <w:rPr>
          <w:rFonts w:ascii="GHEA Grapalat" w:hAnsi="GHEA Grapalat" w:cs="Sylfaen"/>
          <w:i/>
          <w:color w:val="0070C0"/>
          <w:sz w:val="20"/>
          <w:szCs w:val="20"/>
        </w:rPr>
        <w:t>թ</w:t>
      </w:r>
      <w:r w:rsidR="00096865" w:rsidRPr="00A32B72">
        <w:rPr>
          <w:rFonts w:ascii="GHEA Grapalat" w:hAnsi="GHEA Grapalat" w:cs="Times Armenian"/>
          <w:i/>
          <w:color w:val="0070C0"/>
          <w:sz w:val="20"/>
          <w:szCs w:val="20"/>
          <w:lang w:val="af-ZA"/>
        </w:rPr>
        <w:t xml:space="preserve">. </w:t>
      </w:r>
      <w:r w:rsidRPr="00A32B72">
        <w:rPr>
          <w:rFonts w:ascii="GHEA Grapalat" w:hAnsi="GHEA Grapalat" w:cs="Times Armenian"/>
          <w:i/>
          <w:color w:val="0070C0"/>
          <w:sz w:val="20"/>
          <w:szCs w:val="20"/>
          <w:lang w:val="hy-AM"/>
        </w:rPr>
        <w:t xml:space="preserve">հունվարի </w:t>
      </w:r>
      <w:r w:rsidR="007C3F80" w:rsidRPr="00451EAA">
        <w:rPr>
          <w:rFonts w:ascii="GHEA Grapalat" w:hAnsi="GHEA Grapalat" w:cs="Times Armenian"/>
          <w:i/>
          <w:color w:val="0070C0"/>
          <w:sz w:val="20"/>
          <w:szCs w:val="20"/>
          <w:lang w:val="af-ZA"/>
        </w:rPr>
        <w:t>14</w:t>
      </w:r>
      <w:r w:rsidR="005C6159" w:rsidRPr="00A32B72">
        <w:rPr>
          <w:rFonts w:ascii="GHEA Grapalat" w:hAnsi="GHEA Grapalat" w:cs="Times Armenian"/>
          <w:i/>
          <w:color w:val="0070C0"/>
          <w:sz w:val="20"/>
          <w:szCs w:val="20"/>
          <w:lang w:val="af-ZA"/>
        </w:rPr>
        <w:t xml:space="preserve">-ի N </w:t>
      </w:r>
      <w:r w:rsidRPr="00A32B72">
        <w:rPr>
          <w:rFonts w:ascii="GHEA Grapalat" w:hAnsi="GHEA Grapalat" w:cs="Times Armenian"/>
          <w:i/>
          <w:color w:val="0070C0"/>
          <w:sz w:val="20"/>
          <w:szCs w:val="20"/>
          <w:lang w:val="hy-AM"/>
        </w:rPr>
        <w:t xml:space="preserve">1 </w:t>
      </w:r>
      <w:r w:rsidR="00096865" w:rsidRPr="00A32B72">
        <w:rPr>
          <w:rFonts w:ascii="GHEA Grapalat" w:hAnsi="GHEA Grapalat" w:cs="Sylfaen"/>
          <w:i/>
          <w:color w:val="0070C0"/>
          <w:sz w:val="20"/>
          <w:szCs w:val="20"/>
        </w:rPr>
        <w:t>որոշմամբ</w:t>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32B72" w:rsidRDefault="00A76C15" w:rsidP="00EF3662">
      <w:pPr>
        <w:pStyle w:val="aa"/>
        <w:ind w:right="-7" w:firstLine="567"/>
        <w:jc w:val="center"/>
        <w:rPr>
          <w:rFonts w:ascii="GHEA Grapalat" w:hAnsi="GHEA Grapalat"/>
          <w:color w:val="0070C0"/>
          <w:lang w:val="af-ZA"/>
        </w:rPr>
      </w:pPr>
      <w:r w:rsidRPr="00A32B72">
        <w:rPr>
          <w:rFonts w:ascii="GHEA Grapalat" w:hAnsi="GHEA Grapalat" w:cs="Times Armenian"/>
          <w:i/>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Pr="00A32B72">
        <w:rPr>
          <w:rFonts w:ascii="GHEA Grapalat" w:hAnsi="GHEA Grapalat" w:cs="Sylfaen"/>
          <w:i/>
          <w:color w:val="0070C0"/>
          <w:lang w:val="af-ZA"/>
        </w:rPr>
        <w:t>»</w:t>
      </w:r>
    </w:p>
    <w:p w:rsidR="00096865" w:rsidRPr="00AE2768" w:rsidRDefault="00096865" w:rsidP="00EF3662">
      <w:pPr>
        <w:pStyle w:val="aa"/>
        <w:tabs>
          <w:tab w:val="left" w:pos="5968"/>
        </w:tabs>
        <w:ind w:right="-7" w:firstLine="567"/>
        <w:rPr>
          <w:rFonts w:ascii="GHEA Grapalat" w:hAnsi="GHEA Grapalat"/>
          <w:lang w:val="af-ZA"/>
        </w:rPr>
      </w:pPr>
      <w:r w:rsidRPr="00AE2768">
        <w:rPr>
          <w:rFonts w:ascii="GHEA Grapalat" w:hAnsi="GHEA Grapalat"/>
          <w:lang w:val="af-ZA"/>
        </w:rPr>
        <w:tab/>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cs="Sylfaen"/>
          <w:lang w:val="af-ZA"/>
        </w:rPr>
      </w:pPr>
      <w:r w:rsidRPr="00AE2768">
        <w:rPr>
          <w:rFonts w:ascii="GHEA Grapalat" w:hAnsi="GHEA Grapalat" w:cs="Sylfaen"/>
        </w:rPr>
        <w:t>ՀՐԱՎԵՐ</w:t>
      </w:r>
    </w:p>
    <w:p w:rsidR="00096865" w:rsidRPr="00AE2768" w:rsidRDefault="00096865" w:rsidP="00EF3662">
      <w:pPr>
        <w:pStyle w:val="aa"/>
        <w:ind w:right="-7" w:firstLine="567"/>
        <w:jc w:val="center"/>
        <w:rPr>
          <w:rFonts w:ascii="GHEA Grapalat" w:hAnsi="GHEA Grapalat" w:cs="Sylfaen"/>
          <w:lang w:val="af-ZA"/>
        </w:rPr>
      </w:pPr>
    </w:p>
    <w:p w:rsidR="00096865" w:rsidRPr="00AE2768" w:rsidRDefault="00096865" w:rsidP="00EF3662">
      <w:pPr>
        <w:pStyle w:val="aa"/>
        <w:ind w:right="-7" w:firstLine="567"/>
        <w:jc w:val="center"/>
        <w:rPr>
          <w:rFonts w:ascii="GHEA Grapalat" w:hAnsi="GHEA Grapalat" w:cs="Sylfaen"/>
          <w:lang w:val="af-ZA"/>
        </w:rPr>
      </w:pPr>
    </w:p>
    <w:p w:rsidR="00096865" w:rsidRPr="00A32B72" w:rsidRDefault="002B32D6" w:rsidP="00EF3662">
      <w:pPr>
        <w:pStyle w:val="aa"/>
        <w:ind w:right="-7"/>
        <w:jc w:val="center"/>
        <w:rPr>
          <w:rFonts w:ascii="GHEA Grapalat" w:hAnsi="GHEA Grapalat"/>
          <w:color w:val="0070C0"/>
          <w:szCs w:val="22"/>
          <w:lang w:val="af-ZA"/>
        </w:rPr>
      </w:pPr>
      <w:r w:rsidRPr="00A32B72">
        <w:rPr>
          <w:rFonts w:ascii="GHEA Grapalat" w:hAnsi="GHEA Grapalat" w:cs="Sylfaen"/>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Pr="00A32B72">
        <w:rPr>
          <w:rFonts w:ascii="GHEA Grapalat" w:hAnsi="GHEA Grapalat" w:cs="Sylfaen"/>
          <w:color w:val="0070C0"/>
          <w:lang w:val="af-ZA"/>
        </w:rPr>
        <w:t>»-</w:t>
      </w:r>
      <w:r w:rsidRPr="00A32B72">
        <w:rPr>
          <w:rFonts w:ascii="GHEA Grapalat" w:hAnsi="GHEA Grapalat" w:cs="Sylfaen"/>
          <w:color w:val="0070C0"/>
        </w:rPr>
        <w:t>ԻԿԱՐԻՔՆԵՐԻՀԱՄԱՐ</w:t>
      </w:r>
      <w:r w:rsidRPr="00A32B72">
        <w:rPr>
          <w:rFonts w:ascii="GHEA Grapalat" w:hAnsi="GHEA Grapalat" w:cs="Times Armenian"/>
          <w:color w:val="0070C0"/>
          <w:lang w:val="af-ZA"/>
        </w:rPr>
        <w:t xml:space="preserve">` </w:t>
      </w:r>
      <w:r w:rsidRPr="00A32B72">
        <w:rPr>
          <w:rFonts w:ascii="GHEA Grapalat" w:hAnsi="GHEA Grapalat" w:cs="Sylfaen"/>
          <w:color w:val="0070C0"/>
          <w:lang w:val="af-ZA"/>
        </w:rPr>
        <w:t>«</w:t>
      </w:r>
      <w:r w:rsidR="007C3F80">
        <w:rPr>
          <w:rFonts w:ascii="GHEA Grapalat" w:hAnsi="GHEA Grapalat"/>
          <w:b/>
          <w:i/>
          <w:color w:val="0070C0"/>
          <w:u w:val="single"/>
          <w:lang w:val="af-ZA"/>
        </w:rPr>
        <w:t>ՍՆՆԴԱՄԹԵՐՔԻ</w:t>
      </w:r>
      <w:r w:rsidRPr="00A32B72">
        <w:rPr>
          <w:rFonts w:ascii="GHEA Grapalat" w:hAnsi="GHEA Grapalat" w:cs="Sylfaen"/>
          <w:color w:val="0070C0"/>
          <w:lang w:val="af-ZA"/>
        </w:rPr>
        <w:t xml:space="preserve">» </w:t>
      </w:r>
      <w:r w:rsidRPr="00A32B72">
        <w:rPr>
          <w:rFonts w:ascii="GHEA Grapalat" w:hAnsi="GHEA Grapalat" w:cs="Sylfaen"/>
          <w:color w:val="0070C0"/>
        </w:rPr>
        <w:t>ՁԵՌՔԲԵՐՄԱՆՆՊԱՏԱԿՈՎՀԱՅՏԱՐԱՐՎԱԾ</w:t>
      </w:r>
      <w:r w:rsidR="000D08B4" w:rsidRPr="00A32B72">
        <w:rPr>
          <w:rFonts w:ascii="GHEA Grapalat" w:hAnsi="GHEA Grapalat" w:cs="Sylfaen"/>
          <w:color w:val="0070C0"/>
        </w:rPr>
        <w:t>ԳՆԱՆՇՄԱՆՀԱՐՑՈՒՄ</w:t>
      </w:r>
      <w:r w:rsidR="008C5FC1" w:rsidRPr="00A32B72">
        <w:rPr>
          <w:rFonts w:ascii="GHEA Grapalat" w:hAnsi="GHEA Grapalat" w:cs="Sylfaen"/>
          <w:color w:val="0070C0"/>
        </w:rPr>
        <w:t>Ի</w:t>
      </w:r>
    </w:p>
    <w:p w:rsidR="00096865" w:rsidRPr="00AE2768" w:rsidRDefault="00096865" w:rsidP="00EF3662">
      <w:pPr>
        <w:pStyle w:val="aa"/>
        <w:ind w:right="-7"/>
        <w:jc w:val="center"/>
        <w:rPr>
          <w:rFonts w:ascii="GHEA Grapalat" w:hAnsi="GHEA Grapalat"/>
          <w:szCs w:val="22"/>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2B32D6" w:rsidRPr="00AE2768" w:rsidRDefault="002B32D6"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1A43A4" w:rsidRPr="00AE2768" w:rsidRDefault="006F0D3F" w:rsidP="00EF3662">
      <w:pPr>
        <w:ind w:firstLine="567"/>
        <w:jc w:val="both"/>
        <w:rPr>
          <w:rFonts w:ascii="GHEA Grapalat" w:hAnsi="GHEA Grapalat" w:cs="Sylfaen"/>
          <w:i/>
          <w:sz w:val="22"/>
          <w:szCs w:val="22"/>
          <w:lang w:val="af-ZA"/>
        </w:rPr>
      </w:pPr>
      <w:r w:rsidRPr="000E3900">
        <w:rPr>
          <w:rFonts w:ascii="GHEA Grapalat" w:hAnsi="GHEA Grapalat" w:cs="Sylfaen"/>
          <w:i/>
          <w:sz w:val="22"/>
          <w:szCs w:val="22"/>
          <w:lang w:val="af-ZA"/>
        </w:rPr>
        <w:br w:type="page"/>
      </w:r>
      <w:r w:rsidR="00096865" w:rsidRPr="00AE2768">
        <w:rPr>
          <w:rFonts w:ascii="GHEA Grapalat" w:hAnsi="GHEA Grapalat" w:cs="Sylfaen"/>
          <w:i/>
          <w:sz w:val="22"/>
          <w:szCs w:val="22"/>
        </w:rPr>
        <w:lastRenderedPageBreak/>
        <w:t>Հարգելիմասնակից</w:t>
      </w:r>
      <w:r w:rsidR="00884204" w:rsidRPr="00AE2768">
        <w:rPr>
          <w:rFonts w:ascii="GHEA Grapalat" w:hAnsi="GHEA Grapalat" w:cs="Sylfaen"/>
          <w:i/>
          <w:sz w:val="22"/>
          <w:szCs w:val="22"/>
        </w:rPr>
        <w:t>ն</w:t>
      </w:r>
      <w:r w:rsidR="00096865" w:rsidRPr="00AE2768">
        <w:rPr>
          <w:rFonts w:ascii="GHEA Grapalat" w:hAnsi="GHEA Grapalat" w:cs="Sylfaen"/>
          <w:i/>
          <w:sz w:val="22"/>
          <w:szCs w:val="22"/>
        </w:rPr>
        <w:t>ախքանհայտկազմելըևներկայացնելըխնդրումենքմանրամասնորենուսումնասիրելսույնհրավերը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քանիորհրավերինչհամապատասխանողհայտերըենթակաենմերժման</w:t>
      </w:r>
      <w:r w:rsidR="0046586E" w:rsidRPr="00AE2768">
        <w:rPr>
          <w:rFonts w:ascii="GHEA Grapalat" w:hAnsi="GHEA Grapalat" w:cs="Sylfaen"/>
          <w:i/>
          <w:sz w:val="22"/>
          <w:szCs w:val="22"/>
          <w:lang w:val="af-ZA"/>
        </w:rPr>
        <w:t xml:space="preserve">: </w:t>
      </w:r>
    </w:p>
    <w:p w:rsidR="00096865" w:rsidRPr="00AE2768" w:rsidRDefault="00096865" w:rsidP="00EF3662">
      <w:pPr>
        <w:ind w:firstLine="567"/>
        <w:jc w:val="center"/>
        <w:rPr>
          <w:rFonts w:ascii="GHEA Grapalat" w:hAnsi="GHEA Grapalat"/>
          <w:b/>
          <w:sz w:val="20"/>
          <w:szCs w:val="22"/>
          <w:lang w:val="af-ZA"/>
        </w:rPr>
      </w:pPr>
    </w:p>
    <w:p w:rsidR="00160AE4" w:rsidRPr="00AE2768" w:rsidRDefault="00160AE4" w:rsidP="00EF3662">
      <w:pPr>
        <w:ind w:firstLine="567"/>
        <w:jc w:val="center"/>
        <w:rPr>
          <w:rFonts w:ascii="GHEA Grapalat" w:hAnsi="GHEA Grapalat" w:cs="Sylfaen"/>
          <w:b/>
          <w:sz w:val="22"/>
          <w:szCs w:val="22"/>
          <w:lang w:val="af-ZA"/>
        </w:rPr>
      </w:pPr>
    </w:p>
    <w:p w:rsidR="00160AE4" w:rsidRPr="00AE2768" w:rsidRDefault="00160AE4" w:rsidP="00EF3662">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160AE4" w:rsidRPr="00AE2768" w:rsidRDefault="00160AE4" w:rsidP="00EF3662">
      <w:pPr>
        <w:ind w:firstLine="567"/>
        <w:jc w:val="center"/>
        <w:rPr>
          <w:rFonts w:ascii="GHEA Grapalat" w:hAnsi="GHEA Grapalat"/>
          <w:i/>
          <w:sz w:val="20"/>
          <w:lang w:val="af-ZA"/>
        </w:rPr>
      </w:pPr>
    </w:p>
    <w:p w:rsidR="00096865" w:rsidRPr="00EB005D" w:rsidRDefault="00236D45" w:rsidP="00EB005D">
      <w:pPr>
        <w:ind w:firstLine="567"/>
        <w:jc w:val="center"/>
        <w:rPr>
          <w:rFonts w:ascii="GHEA Grapalat" w:hAnsi="GHEA Grapalat"/>
          <w:sz w:val="20"/>
          <w:szCs w:val="20"/>
          <w:lang w:val="af-ZA"/>
        </w:rPr>
      </w:pPr>
      <w:r w:rsidRPr="00EB005D">
        <w:rPr>
          <w:rFonts w:ascii="GHEA Grapalat" w:hAnsi="GHEA Grapalat"/>
          <w:b/>
          <w:i/>
          <w:sz w:val="20"/>
          <w:szCs w:val="20"/>
          <w:lang w:val="af-ZA"/>
        </w:rPr>
        <w:t>ՔԱՍԱԽԻ «ԱՐՈՒՍՅԱԿ» ՄԱՆԿԱՊԱՐՏԵԶ ՀՈԱԿ</w:t>
      </w:r>
      <w:r w:rsidR="00160AE4" w:rsidRPr="00EB005D">
        <w:rPr>
          <w:rFonts w:ascii="GHEA Grapalat" w:hAnsi="GHEA Grapalat"/>
          <w:b/>
          <w:sz w:val="20"/>
          <w:lang w:val="af-ZA"/>
        </w:rPr>
        <w:t xml:space="preserve">ԿԱՐԻՔՆԵՐԻ </w:t>
      </w:r>
      <w:r w:rsidR="00EB005D" w:rsidRPr="00EB005D">
        <w:rPr>
          <w:rFonts w:ascii="GHEA Grapalat" w:hAnsi="GHEA Grapalat"/>
          <w:b/>
          <w:sz w:val="20"/>
          <w:szCs w:val="20"/>
          <w:lang w:val="af-ZA"/>
        </w:rPr>
        <w:t>ՀԱՄԱՐ</w:t>
      </w:r>
      <w:r w:rsidR="00EB005D" w:rsidRPr="00EB005D">
        <w:rPr>
          <w:rFonts w:ascii="GHEA Grapalat" w:hAnsi="GHEA Grapalat"/>
          <w:b/>
          <w:i/>
          <w:sz w:val="20"/>
          <w:szCs w:val="20"/>
          <w:lang w:val="af-ZA"/>
        </w:rPr>
        <w:t>ՄԱՆԿԱԿԱՆ ԳՈՒՅՔԻ ՁԵՌՔ ԲԵՐՄԱՆ</w:t>
      </w:r>
      <w:r w:rsidR="00160AE4" w:rsidRPr="00EB005D">
        <w:rPr>
          <w:rFonts w:ascii="GHEA Grapalat" w:hAnsi="GHEA Grapalat"/>
          <w:b/>
          <w:sz w:val="20"/>
          <w:lang w:val="af-ZA"/>
        </w:rPr>
        <w:t>ՊԱՏԱԿՈՎ</w:t>
      </w:r>
      <w:r w:rsidR="00160AE4" w:rsidRPr="00AE2768">
        <w:rPr>
          <w:rFonts w:ascii="GHEA Grapalat" w:hAnsi="GHEA Grapalat"/>
          <w:b/>
          <w:sz w:val="20"/>
          <w:lang w:val="af-ZA"/>
        </w:rPr>
        <w:t xml:space="preserve"> ՀԱՅՏԱՐԱՐՎԱԾ </w:t>
      </w:r>
      <w:r w:rsidR="000D08B4">
        <w:rPr>
          <w:rFonts w:ascii="GHEA Grapalat" w:hAnsi="GHEA Grapalat"/>
          <w:b/>
          <w:sz w:val="20"/>
          <w:lang w:val="af-ZA"/>
        </w:rPr>
        <w:t>ԳՆԱՆՇՄԱՆ ՀԱՐՑՈՒՄ</w:t>
      </w:r>
      <w:r w:rsidR="00160AE4" w:rsidRPr="00AE2768">
        <w:rPr>
          <w:rFonts w:ascii="GHEA Grapalat" w:hAnsi="GHEA Grapalat"/>
          <w:b/>
          <w:sz w:val="20"/>
          <w:lang w:val="af-ZA"/>
        </w:rPr>
        <w:t>Ի ՀՐԱՎԵՐԻ</w:t>
      </w:r>
    </w:p>
    <w:p w:rsidR="00C67E80" w:rsidRPr="00AE2768" w:rsidRDefault="00C67E80" w:rsidP="00EF3662">
      <w:pPr>
        <w:ind w:firstLine="567"/>
        <w:jc w:val="center"/>
        <w:rPr>
          <w:rFonts w:ascii="GHEA Grapalat" w:hAnsi="GHEA Grapalat" w:cs="Sylfaen"/>
          <w:b/>
          <w:sz w:val="20"/>
          <w:szCs w:val="22"/>
          <w:lang w:val="af-ZA"/>
        </w:rPr>
      </w:pPr>
    </w:p>
    <w:p w:rsidR="009F5D9B" w:rsidRPr="00AE2768" w:rsidRDefault="009F5D9B" w:rsidP="00EF3662">
      <w:pPr>
        <w:ind w:firstLine="567"/>
        <w:jc w:val="center"/>
        <w:rPr>
          <w:rFonts w:ascii="GHEA Grapalat" w:hAnsi="GHEA Grapalat" w:cs="Sylfaen"/>
          <w:b/>
          <w:sz w:val="20"/>
          <w:szCs w:val="22"/>
          <w:lang w:val="af-ZA"/>
        </w:rPr>
      </w:pPr>
    </w:p>
    <w:p w:rsidR="00096865" w:rsidRPr="00AE2768" w:rsidRDefault="00096865" w:rsidP="00EF3662">
      <w:pPr>
        <w:ind w:firstLine="567"/>
        <w:jc w:val="center"/>
        <w:rPr>
          <w:rFonts w:ascii="GHEA Grapalat" w:hAnsi="GHEA Grapalat"/>
          <w:sz w:val="20"/>
          <w:lang w:val="af-ZA"/>
        </w:rPr>
      </w:pPr>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Գնմանառարկայիբնութա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Մասնակցիմասնակցությանիրավունքիպահանջները</w:t>
      </w:r>
      <w:r w:rsidR="000206DA" w:rsidRPr="00AE2768">
        <w:rPr>
          <w:rFonts w:ascii="GHEA Grapalat" w:hAnsi="GHEA Grapalat" w:cs="Sylfaen"/>
          <w:sz w:val="20"/>
        </w:rPr>
        <w:t>ևդրանցգնահատմանկարգը</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 xml:space="preserve">ընտրված մասնակից ճանաչվելու դեպքում </w:t>
      </w:r>
      <w:r w:rsidRPr="00AE2768">
        <w:rPr>
          <w:rFonts w:ascii="GHEA Grapalat" w:hAnsi="GHEA Grapalat" w:cs="Sylfaen"/>
          <w:sz w:val="20"/>
        </w:rPr>
        <w:t>որակավորման</w:t>
      </w:r>
      <w:r w:rsidR="000206DA" w:rsidRPr="00AE2768">
        <w:rPr>
          <w:rFonts w:ascii="GHEA Grapalat" w:hAnsi="GHEA Grapalat" w:cs="Times Armenian"/>
          <w:sz w:val="20"/>
          <w:lang w:val="af-ZA"/>
        </w:rPr>
        <w:t>ապահովում ներկայացնելու պայմանները</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Հրավերիպարզաբանումըևհրավերումփոփոխությունկատարելուկար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87A30" w:rsidRPr="00AE2768" w:rsidRDefault="00096865" w:rsidP="00EF3662">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Հայտըներկայացնելուկար</w:t>
      </w:r>
      <w:r w:rsidRPr="00AE2768">
        <w:rPr>
          <w:rFonts w:ascii="GHEA Grapalat" w:hAnsi="GHEA Grapalat" w:cs="Times Armenian"/>
          <w:sz w:val="20"/>
        </w:rPr>
        <w:t>գ</w:t>
      </w:r>
      <w:r w:rsidRPr="00AE2768">
        <w:rPr>
          <w:rFonts w:ascii="GHEA Grapalat" w:hAnsi="GHEA Grapalat" w:cs="Sylfaen"/>
          <w:sz w:val="20"/>
        </w:rPr>
        <w:t>ը</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rPr>
        <w:t>գ</w:t>
      </w:r>
      <w:r w:rsidRPr="00AE2768">
        <w:rPr>
          <w:rFonts w:ascii="GHEA Grapalat" w:hAnsi="GHEA Grapalat" w:cs="Sylfaen"/>
          <w:sz w:val="20"/>
        </w:rPr>
        <w:t>նայինառաջարկը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6</w:t>
      </w:r>
      <w:r w:rsidR="00096865" w:rsidRPr="00AE2768">
        <w:rPr>
          <w:rFonts w:ascii="GHEA Grapalat" w:hAnsi="GHEA Grapalat"/>
          <w:sz w:val="20"/>
          <w:lang w:val="af-ZA"/>
        </w:rPr>
        <w:t xml:space="preserve">. </w:t>
      </w:r>
      <w:r w:rsidR="00096865" w:rsidRPr="00AE2768">
        <w:rPr>
          <w:rFonts w:ascii="GHEA Grapalat" w:hAnsi="GHEA Grapalat" w:cs="Sylfaen"/>
          <w:sz w:val="20"/>
        </w:rPr>
        <w:t>Հայտի</w:t>
      </w:r>
      <w:r w:rsidR="00096865" w:rsidRPr="00AE2768">
        <w:rPr>
          <w:rFonts w:ascii="GHEA Grapalat" w:hAnsi="GHEA Grapalat" w:cs="Times Armenian"/>
          <w:sz w:val="20"/>
        </w:rPr>
        <w:t>գ</w:t>
      </w:r>
      <w:r w:rsidR="00096865" w:rsidRPr="00AE2768">
        <w:rPr>
          <w:rFonts w:ascii="GHEA Grapalat" w:hAnsi="GHEA Grapalat" w:cs="Sylfaen"/>
          <w:sz w:val="20"/>
        </w:rPr>
        <w:t>ործողությանժամկետը</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հայտերումփոփոխությունկատարելուևդրանքհետվերցնելուկար</w:t>
      </w:r>
      <w:r w:rsidR="00096865" w:rsidRPr="00AE2768">
        <w:rPr>
          <w:rFonts w:ascii="GHEA Grapalat" w:hAnsi="GHEA Grapalat" w:cs="Times Armenian"/>
          <w:sz w:val="20"/>
        </w:rPr>
        <w:t>գ</w:t>
      </w:r>
      <w:r w:rsidR="00096865" w:rsidRPr="00AE2768">
        <w:rPr>
          <w:rFonts w:ascii="GHEA Grapalat" w:hAnsi="GHEA Grapalat" w:cs="Sylfaen"/>
          <w:sz w:val="20"/>
        </w:rPr>
        <w:t>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cs="Sylfaen"/>
          <w:sz w:val="20"/>
          <w:lang w:val="af-ZA"/>
        </w:rPr>
      </w:pPr>
      <w:r w:rsidRPr="00AE2768">
        <w:rPr>
          <w:rFonts w:ascii="GHEA Grapalat" w:hAnsi="GHEA Grapalat"/>
          <w:sz w:val="20"/>
          <w:lang w:val="af-ZA"/>
        </w:rPr>
        <w:t>8</w:t>
      </w:r>
      <w:r w:rsidR="00096865" w:rsidRPr="00AE2768">
        <w:rPr>
          <w:rFonts w:ascii="GHEA Grapalat" w:hAnsi="GHEA Grapalat"/>
          <w:sz w:val="20"/>
          <w:lang w:val="af-ZA"/>
        </w:rPr>
        <w:t xml:space="preserve">. </w:t>
      </w:r>
      <w:r w:rsidR="00AF7BE8" w:rsidRPr="00AE2768">
        <w:rPr>
          <w:rFonts w:ascii="GHEA Grapalat" w:hAnsi="GHEA Grapalat"/>
          <w:sz w:val="20"/>
          <w:lang w:val="af-ZA"/>
        </w:rPr>
        <w:t>Հ</w:t>
      </w:r>
      <w:r w:rsidR="00AF7BE8" w:rsidRPr="00AE2768">
        <w:rPr>
          <w:rFonts w:ascii="GHEA Grapalat" w:hAnsi="GHEA Grapalat" w:cs="Sylfaen"/>
          <w:sz w:val="20"/>
        </w:rPr>
        <w:t>այտերիբացումը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գնահատումըևարդյունքներիամփոփումը</w:t>
      </w:r>
      <w:r w:rsidR="00096865" w:rsidRPr="00AE2768">
        <w:rPr>
          <w:rFonts w:ascii="GHEA Grapalat" w:hAnsi="GHEA Grapalat" w:cs="Sylfae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9</w:t>
      </w:r>
      <w:r w:rsidR="00096865" w:rsidRPr="00AE2768">
        <w:rPr>
          <w:rFonts w:ascii="GHEA Grapalat" w:hAnsi="GHEA Grapalat"/>
          <w:sz w:val="20"/>
          <w:lang w:val="af-ZA"/>
        </w:rPr>
        <w:t xml:space="preserve">. </w:t>
      </w:r>
      <w:r w:rsidR="00096865" w:rsidRPr="00AE2768">
        <w:rPr>
          <w:rFonts w:ascii="GHEA Grapalat" w:hAnsi="GHEA Grapalat" w:cs="Sylfaen"/>
          <w:sz w:val="20"/>
        </w:rPr>
        <w:t>Պայմանա</w:t>
      </w:r>
      <w:r w:rsidR="00096865" w:rsidRPr="00AE2768">
        <w:rPr>
          <w:rFonts w:ascii="GHEA Grapalat" w:hAnsi="GHEA Grapalat" w:cs="Times Armenian"/>
          <w:sz w:val="20"/>
        </w:rPr>
        <w:t>գ</w:t>
      </w:r>
      <w:r w:rsidR="00096865" w:rsidRPr="00AE2768">
        <w:rPr>
          <w:rFonts w:ascii="GHEA Grapalat" w:hAnsi="GHEA Grapalat" w:cs="Sylfaen"/>
          <w:sz w:val="20"/>
        </w:rPr>
        <w:t>րիկնքումը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10</w:t>
      </w:r>
      <w:r w:rsidR="00096865" w:rsidRPr="00AE2768">
        <w:rPr>
          <w:rFonts w:ascii="GHEA Grapalat" w:hAnsi="GHEA Grapalat"/>
          <w:sz w:val="20"/>
          <w:lang w:val="af-ZA"/>
        </w:rPr>
        <w:t xml:space="preserve">. </w:t>
      </w:r>
      <w:r w:rsidR="000206DA" w:rsidRPr="00AE2768">
        <w:rPr>
          <w:rFonts w:ascii="GHEA Grapalat" w:hAnsi="GHEA Grapalat"/>
          <w:sz w:val="20"/>
          <w:lang w:val="af-ZA"/>
        </w:rPr>
        <w:t xml:space="preserve">Որակավորման և </w:t>
      </w:r>
      <w:r w:rsidR="000206DA" w:rsidRPr="00AE2768">
        <w:rPr>
          <w:rFonts w:ascii="GHEA Grapalat" w:hAnsi="GHEA Grapalat" w:cs="Sylfaen"/>
          <w:sz w:val="20"/>
        </w:rPr>
        <w:t>պ</w:t>
      </w:r>
      <w:r w:rsidR="00096865" w:rsidRPr="00AE2768">
        <w:rPr>
          <w:rFonts w:ascii="GHEA Grapalat" w:hAnsi="GHEA Grapalat" w:cs="Sylfaen"/>
          <w:sz w:val="20"/>
        </w:rPr>
        <w:t>այմանա</w:t>
      </w:r>
      <w:r w:rsidR="00096865" w:rsidRPr="00AE2768">
        <w:rPr>
          <w:rFonts w:ascii="GHEA Grapalat" w:hAnsi="GHEA Grapalat" w:cs="Times Armenian"/>
          <w:sz w:val="20"/>
        </w:rPr>
        <w:t>գ</w:t>
      </w:r>
      <w:r w:rsidR="00096865" w:rsidRPr="00AE2768">
        <w:rPr>
          <w:rFonts w:ascii="GHEA Grapalat" w:hAnsi="GHEA Grapalat" w:cs="Sylfaen"/>
          <w:sz w:val="20"/>
        </w:rPr>
        <w:t>րիապահովում</w:t>
      </w:r>
      <w:r w:rsidR="000206DA" w:rsidRPr="00AE2768">
        <w:rPr>
          <w:rFonts w:ascii="GHEA Grapalat" w:hAnsi="GHEA Grapalat" w:cs="Sylfaen"/>
          <w:sz w:val="20"/>
        </w:rPr>
        <w:t>ներ</w:t>
      </w:r>
      <w:r w:rsidR="00096865" w:rsidRPr="00AE2768">
        <w:rPr>
          <w:rFonts w:ascii="GHEA Grapalat" w:hAnsi="GHEA Grapalat" w:cs="Sylfaen"/>
          <w:sz w:val="20"/>
        </w:rPr>
        <w:t>ը</w:t>
      </w:r>
      <w:r w:rsidR="00096865"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ըչկայացածհայտարարելը</w:t>
      </w:r>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2</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rPr>
        <w:t>գ</w:t>
      </w:r>
      <w:r w:rsidRPr="00AE2768">
        <w:rPr>
          <w:rFonts w:ascii="GHEA Grapalat" w:hAnsi="GHEA Grapalat" w:cs="Sylfaen"/>
          <w:sz w:val="20"/>
        </w:rPr>
        <w:t>ործընթացիհետկապված</w:t>
      </w:r>
      <w:r w:rsidRPr="00AE2768">
        <w:rPr>
          <w:rFonts w:ascii="GHEA Grapalat" w:hAnsi="GHEA Grapalat" w:cs="Times Armenian"/>
          <w:sz w:val="20"/>
        </w:rPr>
        <w:t>գ</w:t>
      </w:r>
      <w:r w:rsidRPr="00AE2768">
        <w:rPr>
          <w:rFonts w:ascii="GHEA Grapalat" w:hAnsi="GHEA Grapalat" w:cs="Sylfaen"/>
          <w:sz w:val="20"/>
        </w:rPr>
        <w:t>ործողություններըև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ընդունվածորոշումներըբողոքարկելումասնակցիիրավունքըևկար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center"/>
        <w:rPr>
          <w:rFonts w:ascii="GHEA Grapalat" w:hAnsi="GHEA Grapalat"/>
          <w:b/>
          <w:sz w:val="20"/>
          <w:lang w:val="af-ZA"/>
        </w:rPr>
      </w:pPr>
      <w:r w:rsidRPr="00AE2768">
        <w:rPr>
          <w:rFonts w:ascii="GHEA Grapalat" w:hAnsi="GHEA Grapalat" w:cs="Sylfaen"/>
          <w:b/>
          <w:sz w:val="20"/>
        </w:rPr>
        <w:t>ՄԱՍ</w:t>
      </w:r>
      <w:r w:rsidRPr="00AE2768">
        <w:rPr>
          <w:rFonts w:ascii="GHEA Grapalat" w:hAnsi="GHEA Grapalat" w:cs="Times Armenian"/>
          <w:b/>
          <w:sz w:val="20"/>
          <w:lang w:val="af-ZA"/>
        </w:rPr>
        <w:t xml:space="preserve">  II.</w:t>
      </w:r>
      <w:r w:rsidR="000D08B4">
        <w:rPr>
          <w:rFonts w:ascii="GHEA Grapalat" w:hAnsi="GHEA Grapalat" w:cs="Sylfaen"/>
          <w:b/>
          <w:sz w:val="20"/>
        </w:rPr>
        <w:t>ԳՆԱՆՇՄԱՆՀԱՐՑՈՒՄ</w:t>
      </w:r>
      <w:r w:rsidRPr="00AE2768">
        <w:rPr>
          <w:rFonts w:ascii="GHEA Grapalat" w:hAnsi="GHEA Grapalat" w:cs="Sylfaen"/>
          <w:b/>
          <w:sz w:val="20"/>
        </w:rPr>
        <w:t>ԻՀԱՅՏԸՊԱՏՐԱՍՏԵԼՈՒՀՐԱՀԱՆԳ</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r w:rsidRPr="00AE2768">
        <w:rPr>
          <w:rFonts w:ascii="GHEA Grapalat" w:hAnsi="GHEA Grapalat" w:cs="Sylfaen"/>
          <w:sz w:val="20"/>
        </w:rPr>
        <w:t>Ընդհանուրդրույթներ</w:t>
      </w:r>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իհայտը</w:t>
      </w:r>
      <w:r w:rsidRPr="00AE2768">
        <w:rPr>
          <w:rFonts w:ascii="GHEA Grapalat" w:hAnsi="GHEA Grapalat" w:cs="Times Armenian"/>
          <w:sz w:val="20"/>
          <w:lang w:val="af-ZA"/>
        </w:rPr>
        <w:tab/>
      </w:r>
    </w:p>
    <w:p w:rsidR="00037DDE" w:rsidRPr="00AE2768" w:rsidRDefault="006F0D3F" w:rsidP="00EF3662">
      <w:pPr>
        <w:ind w:firstLine="1134"/>
        <w:jc w:val="both"/>
        <w:rPr>
          <w:rFonts w:ascii="GHEA Grapalat" w:hAnsi="GHEA Grapalat" w:cs="Times Armenian"/>
          <w:sz w:val="20"/>
          <w:lang w:val="af-ZA"/>
        </w:rPr>
      </w:pPr>
      <w:r w:rsidRPr="00AE2768">
        <w:rPr>
          <w:rFonts w:ascii="GHEA Grapalat" w:hAnsi="GHEA Grapalat"/>
          <w:sz w:val="20"/>
          <w:lang w:val="af-ZA"/>
        </w:rPr>
        <w:t>3</w:t>
      </w:r>
      <w:r w:rsidR="00096865" w:rsidRPr="00AE2768">
        <w:rPr>
          <w:rFonts w:ascii="GHEA Grapalat" w:hAnsi="GHEA Grapalat"/>
          <w:sz w:val="20"/>
          <w:lang w:val="af-ZA"/>
        </w:rPr>
        <w:t>.</w:t>
      </w:r>
      <w:r w:rsidR="00096865" w:rsidRPr="00AE2768">
        <w:rPr>
          <w:rFonts w:ascii="GHEA Grapalat" w:hAnsi="GHEA Grapalat"/>
          <w:sz w:val="20"/>
          <w:lang w:val="af-ZA"/>
        </w:rPr>
        <w:tab/>
      </w:r>
      <w:r w:rsidR="00096865" w:rsidRPr="00AE2768">
        <w:rPr>
          <w:rFonts w:ascii="GHEA Grapalat" w:hAnsi="GHEA Grapalat" w:cs="Sylfaen"/>
          <w:sz w:val="20"/>
        </w:rPr>
        <w:t>Հավելվածներ</w:t>
      </w:r>
      <w:r w:rsidR="00BE01AE" w:rsidRPr="00AE2768">
        <w:rPr>
          <w:rFonts w:ascii="GHEA Grapalat" w:hAnsi="GHEA Grapalat" w:cs="Times Armenian"/>
          <w:sz w:val="20"/>
          <w:lang w:val="af-ZA"/>
        </w:rPr>
        <w:t xml:space="preserve"> 1-</w:t>
      </w:r>
      <w:r w:rsidR="00334B2F" w:rsidRPr="00AE2768">
        <w:rPr>
          <w:rFonts w:ascii="GHEA Grapalat" w:hAnsi="GHEA Grapalat" w:cs="Times Armenian"/>
          <w:sz w:val="20"/>
          <w:lang w:val="af-ZA"/>
        </w:rPr>
        <w:t>6</w:t>
      </w:r>
      <w:r w:rsidR="00096865" w:rsidRPr="00AE2768">
        <w:rPr>
          <w:rFonts w:ascii="GHEA Grapalat" w:hAnsi="GHEA Grapalat" w:cs="Times Armenian"/>
          <w:sz w:val="20"/>
          <w:lang w:val="af-ZA"/>
        </w:rPr>
        <w:tab/>
      </w: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6265F4" w:rsidRPr="00AE2768" w:rsidRDefault="006265F4"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A55E59" w:rsidRPr="00AE2768" w:rsidRDefault="00A55E59" w:rsidP="00EF3662">
      <w:pPr>
        <w:ind w:firstLine="1134"/>
        <w:jc w:val="both"/>
        <w:rPr>
          <w:rFonts w:ascii="GHEA Grapalat" w:hAnsi="GHEA Grapalat" w:cs="Times Armenian"/>
          <w:sz w:val="20"/>
          <w:lang w:val="af-ZA"/>
        </w:rPr>
      </w:pPr>
    </w:p>
    <w:p w:rsidR="00096865" w:rsidRPr="00AE2768" w:rsidRDefault="00994A77" w:rsidP="00EF3662">
      <w:pPr>
        <w:ind w:firstLine="1134"/>
        <w:jc w:val="both"/>
        <w:rPr>
          <w:rFonts w:ascii="GHEA Grapalat" w:hAnsi="GHEA Grapalat" w:cs="Times Armenian"/>
          <w:sz w:val="20"/>
          <w:lang w:val="af-ZA"/>
        </w:rPr>
      </w:pPr>
      <w:r w:rsidRPr="00AE2768">
        <w:rPr>
          <w:rFonts w:ascii="GHEA Grapalat" w:hAnsi="GHEA Grapalat" w:cs="Times Armenian"/>
          <w:sz w:val="20"/>
          <w:lang w:val="af-ZA"/>
        </w:rPr>
        <w:br w:type="page"/>
      </w:r>
      <w:r w:rsidR="00096865" w:rsidRPr="00AE2768">
        <w:rPr>
          <w:rFonts w:ascii="GHEA Grapalat" w:hAnsi="GHEA Grapalat" w:cs="Times Armenian"/>
          <w:sz w:val="20"/>
          <w:lang w:val="af-ZA"/>
        </w:rPr>
        <w:lastRenderedPageBreak/>
        <w:tab/>
      </w:r>
    </w:p>
    <w:p w:rsidR="00096865" w:rsidRPr="00AE2768" w:rsidRDefault="00096865" w:rsidP="00EF3662">
      <w:pPr>
        <w:jc w:val="both"/>
        <w:rPr>
          <w:rFonts w:ascii="GHEA Grapalat" w:hAnsi="GHEA Grapalat"/>
          <w:sz w:val="20"/>
          <w:lang w:val="af-ZA"/>
        </w:rPr>
      </w:pPr>
      <w:r w:rsidRPr="00AE2768">
        <w:rPr>
          <w:rFonts w:ascii="GHEA Grapalat" w:hAnsi="GHEA Grapalat" w:cs="Sylfaen"/>
          <w:sz w:val="20"/>
        </w:rPr>
        <w:t>Սույնհրավերըտրամադրվումէիլրումն</w:t>
      </w:r>
      <w:r w:rsidR="007C3F80">
        <w:rPr>
          <w:rFonts w:ascii="GHEA Grapalat" w:hAnsi="GHEA Grapalat" w:cs="Times Armenian"/>
          <w:sz w:val="20"/>
          <w:lang w:val="af-ZA"/>
        </w:rPr>
        <w:t>ԿՄՔՀ-ԱՄ-ԳՀԱՊՁԲ-20/02</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րովանցկացվող</w:t>
      </w:r>
      <w:r w:rsidR="000D08B4">
        <w:rPr>
          <w:rFonts w:ascii="GHEA Grapalat" w:hAnsi="GHEA Grapalat" w:cs="Sylfaen"/>
          <w:sz w:val="20"/>
        </w:rPr>
        <w:t>գնանշմանհարցում</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Սույնհրավերըկազմվելէ</w:t>
      </w:r>
      <w:r w:rsidRPr="00AE2768">
        <w:rPr>
          <w:rFonts w:ascii="GHEA Grapalat" w:hAnsi="GHEA Grapalat" w:cs="Times Armenian"/>
          <w:sz w:val="20"/>
        </w:rPr>
        <w:t>գ</w:t>
      </w:r>
      <w:r w:rsidRPr="00AE2768">
        <w:rPr>
          <w:rFonts w:ascii="GHEA Grapalat" w:hAnsi="GHEA Grapalat" w:cs="Sylfaen"/>
          <w:sz w:val="20"/>
        </w:rPr>
        <w:t>նումներիմասինՀՀօրենսդրության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այդթվում</w:t>
      </w:r>
      <w:r w:rsidRPr="00AE2768">
        <w:rPr>
          <w:rFonts w:ascii="GHEA Grapalat" w:hAnsi="GHEA Grapalat" w:cs="Times Armenian"/>
          <w:sz w:val="20"/>
          <w:lang w:val="af-ZA"/>
        </w:rPr>
        <w:t>`</w:t>
      </w:r>
      <w:r w:rsidR="00A76C15" w:rsidRPr="00AE2768">
        <w:rPr>
          <w:rFonts w:ascii="GHEA Grapalat" w:hAnsi="GHEA Grapalat"/>
          <w:sz w:val="20"/>
          <w:lang w:val="af-ZA"/>
        </w:rPr>
        <w:t>«</w:t>
      </w:r>
      <w:r w:rsidRPr="00AE2768">
        <w:rPr>
          <w:rFonts w:ascii="GHEA Grapalat" w:hAnsi="GHEA Grapalat" w:cs="Sylfaen"/>
          <w:sz w:val="20"/>
        </w:rPr>
        <w:t>Գնումներիմասին</w:t>
      </w:r>
      <w:r w:rsidR="00A76C15" w:rsidRPr="00AE2768">
        <w:rPr>
          <w:rFonts w:ascii="GHEA Grapalat" w:hAnsi="GHEA Grapalat"/>
          <w:sz w:val="20"/>
          <w:lang w:val="af-ZA"/>
        </w:rPr>
        <w:t>»</w:t>
      </w:r>
      <w:r w:rsidRPr="00AE2768">
        <w:rPr>
          <w:rFonts w:ascii="GHEA Grapalat" w:hAnsi="GHEA Grapalat" w:cs="Sylfaen"/>
          <w:sz w:val="20"/>
        </w:rPr>
        <w:t>ՀՀօրենքի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w:t>
      </w:r>
      <w:r w:rsidR="00C43524" w:rsidRPr="00AE2768">
        <w:rPr>
          <w:rFonts w:ascii="GHEA Grapalat" w:hAnsi="GHEA Grapalat" w:cs="Times Armenian"/>
          <w:sz w:val="20"/>
          <w:lang w:val="af-ZA"/>
        </w:rPr>
        <w:t>,</w:t>
      </w:r>
      <w:r w:rsidRPr="00AE2768">
        <w:rPr>
          <w:rFonts w:ascii="GHEA Grapalat" w:hAnsi="GHEA Grapalat" w:cs="Sylfaen"/>
          <w:sz w:val="20"/>
        </w:rPr>
        <w:t>ՀՀկառավարության</w:t>
      </w:r>
      <w:r w:rsidRPr="00AE2768">
        <w:rPr>
          <w:rFonts w:ascii="GHEA Grapalat" w:hAnsi="GHEA Grapalat" w:cs="Times Armenian"/>
          <w:sz w:val="20"/>
          <w:lang w:val="af-ZA"/>
        </w:rPr>
        <w:t xml:space="preserve"> 201</w:t>
      </w:r>
      <w:r w:rsidR="00955E87" w:rsidRPr="00AE2768">
        <w:rPr>
          <w:rFonts w:ascii="GHEA Grapalat" w:hAnsi="GHEA Grapalat" w:cs="Times Armenian"/>
          <w:sz w:val="20"/>
          <w:lang w:val="af-ZA"/>
        </w:rPr>
        <w:t>7</w:t>
      </w:r>
      <w:r w:rsidRPr="00AE2768">
        <w:rPr>
          <w:rFonts w:ascii="GHEA Grapalat" w:hAnsi="GHEA Grapalat" w:cs="Sylfaen"/>
          <w:sz w:val="20"/>
        </w:rPr>
        <w:t>թ</w:t>
      </w:r>
      <w:r w:rsidRPr="00AE2768">
        <w:rPr>
          <w:rFonts w:ascii="GHEA Grapalat" w:hAnsi="GHEA Grapalat" w:cs="Times Armenian"/>
          <w:sz w:val="20"/>
          <w:lang w:val="af-ZA"/>
        </w:rPr>
        <w:t>.</w:t>
      </w:r>
      <w:r w:rsidR="009F18D0" w:rsidRPr="00AE2768">
        <w:rPr>
          <w:rFonts w:ascii="GHEA Grapalat" w:hAnsi="GHEA Grapalat" w:cs="Times Armenian"/>
          <w:sz w:val="20"/>
          <w:lang w:val="af-ZA"/>
        </w:rPr>
        <w:t xml:space="preserve"> մայիսի 4-ի </w:t>
      </w:r>
      <w:r w:rsidRPr="00AE2768">
        <w:rPr>
          <w:rFonts w:ascii="GHEA Grapalat" w:hAnsi="GHEA Grapalat" w:cs="Times Armenian"/>
          <w:sz w:val="20"/>
          <w:lang w:val="af-ZA"/>
        </w:rPr>
        <w:t xml:space="preserve">N </w:t>
      </w:r>
      <w:r w:rsidR="009F18D0" w:rsidRPr="00AE2768">
        <w:rPr>
          <w:rFonts w:ascii="GHEA Grapalat" w:hAnsi="GHEA Grapalat" w:cs="Times Armenian"/>
          <w:sz w:val="20"/>
          <w:lang w:val="af-ZA"/>
        </w:rPr>
        <w:t>526-</w:t>
      </w:r>
      <w:r w:rsidRPr="00AE2768">
        <w:rPr>
          <w:rFonts w:ascii="GHEA Grapalat" w:hAnsi="GHEA Grapalat" w:cs="Sylfaen"/>
          <w:sz w:val="20"/>
        </w:rPr>
        <w:t>Նորոշմամբհաստատված</w:t>
      </w:r>
      <w:r w:rsidR="00A76C15" w:rsidRPr="00AE2768">
        <w:rPr>
          <w:rFonts w:ascii="GHEA Grapalat" w:hAnsi="GHEA Grapalat" w:cs="Times Armenian"/>
          <w:sz w:val="20"/>
          <w:lang w:val="af-ZA"/>
        </w:rPr>
        <w:t>«</w:t>
      </w:r>
      <w:r w:rsidRPr="00AE2768">
        <w:rPr>
          <w:rFonts w:ascii="GHEA Grapalat" w:hAnsi="GHEA Grapalat" w:cs="Sylfaen"/>
          <w:sz w:val="20"/>
        </w:rPr>
        <w:t>Գնումների</w:t>
      </w:r>
      <w:r w:rsidRPr="00AE2768">
        <w:rPr>
          <w:rFonts w:ascii="GHEA Grapalat" w:hAnsi="GHEA Grapalat" w:cs="Times Armenian"/>
          <w:sz w:val="20"/>
        </w:rPr>
        <w:t>գ</w:t>
      </w:r>
      <w:r w:rsidRPr="00AE2768">
        <w:rPr>
          <w:rFonts w:ascii="GHEA Grapalat" w:hAnsi="GHEA Grapalat" w:cs="Sylfaen"/>
          <w:sz w:val="20"/>
        </w:rPr>
        <w:t>ործընթացիկազմակերպման</w:t>
      </w:r>
      <w:r w:rsidR="003C53D4" w:rsidRPr="00AE2768">
        <w:rPr>
          <w:rFonts w:ascii="GHEA Grapalat" w:hAnsi="GHEA Grapalat"/>
          <w:sz w:val="20"/>
          <w:lang w:val="af-ZA"/>
        </w:rPr>
        <w:t>»</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w:t>
      </w:r>
      <w:r w:rsidRPr="00AE2768">
        <w:rPr>
          <w:rFonts w:ascii="GHEA Grapalat" w:hAnsi="GHEA Grapalat" w:cs="Sylfaen"/>
          <w:sz w:val="20"/>
        </w:rPr>
        <w:t>ևայլիրավականակտերիպահանջներինհամապատասխանևնպատակունի</w:t>
      </w:r>
      <w:r w:rsidR="00A00E74" w:rsidRPr="00AE2768">
        <w:rPr>
          <w:rFonts w:ascii="GHEA Grapalat" w:hAnsi="GHEA Grapalat"/>
          <w:sz w:val="20"/>
          <w:lang w:val="af-ZA"/>
        </w:rPr>
        <w:t>«</w:t>
      </w:r>
      <w:r w:rsidR="00236D45" w:rsidRPr="00236D45">
        <w:rPr>
          <w:rFonts w:ascii="GHEA Grapalat" w:hAnsi="GHEA Grapalat"/>
          <w:b/>
          <w:i/>
          <w:sz w:val="20"/>
          <w:szCs w:val="20"/>
          <w:u w:val="single"/>
          <w:lang w:val="af-ZA"/>
        </w:rPr>
        <w:t>Քասախի «Արուսյակ» մանկապարտեզ ՀՈԱԿ</w:t>
      </w:r>
      <w:r w:rsidR="00A00E74" w:rsidRPr="00AE2768">
        <w:rPr>
          <w:rFonts w:ascii="GHEA Grapalat" w:hAnsi="GHEA Grapalat"/>
          <w:sz w:val="20"/>
          <w:lang w:val="af-ZA"/>
        </w:rPr>
        <w:t>»-</w:t>
      </w:r>
      <w:r w:rsidR="00A00E74" w:rsidRPr="00AE2768">
        <w:rPr>
          <w:rFonts w:ascii="GHEA Grapalat" w:hAnsi="GHEA Grapalat"/>
          <w:sz w:val="20"/>
        </w:rPr>
        <w:t>ի</w:t>
      </w:r>
      <w:r w:rsidR="00A00E74" w:rsidRPr="00AE2768">
        <w:rPr>
          <w:rFonts w:ascii="GHEA Grapalat" w:hAnsi="GHEA Grapalat" w:cs="Times Armenian"/>
          <w:sz w:val="20"/>
          <w:lang w:val="af-ZA"/>
        </w:rPr>
        <w:t>(</w:t>
      </w:r>
      <w:r w:rsidR="00A00E74" w:rsidRPr="00AE2768">
        <w:rPr>
          <w:rFonts w:ascii="GHEA Grapalat" w:hAnsi="GHEA Grapalat" w:cs="Sylfaen"/>
          <w:sz w:val="20"/>
        </w:rPr>
        <w:t>այսուհետ</w:t>
      </w:r>
      <w:r w:rsidR="00A00E74" w:rsidRPr="00AE2768">
        <w:rPr>
          <w:rFonts w:ascii="GHEA Grapalat" w:hAnsi="GHEA Grapalat" w:cs="Times Armenian"/>
          <w:sz w:val="20"/>
          <w:lang w:val="af-ZA"/>
        </w:rPr>
        <w:t xml:space="preserve">` </w:t>
      </w:r>
      <w:r w:rsidR="00A00E74" w:rsidRPr="00AE2768">
        <w:rPr>
          <w:rFonts w:ascii="GHEA Grapalat" w:hAnsi="GHEA Grapalat" w:cs="Sylfaen"/>
          <w:sz w:val="20"/>
        </w:rPr>
        <w:t>պատվիրատու</w:t>
      </w:r>
      <w:r w:rsidR="00A00E74" w:rsidRPr="00AE2768">
        <w:rPr>
          <w:rFonts w:ascii="GHEA Grapalat" w:hAnsi="GHEA Grapalat" w:cs="Times Armenian"/>
          <w:sz w:val="20"/>
          <w:lang w:val="af-ZA"/>
        </w:rPr>
        <w:t>)</w:t>
      </w:r>
      <w:r w:rsidRPr="00AE2768">
        <w:rPr>
          <w:rFonts w:ascii="GHEA Grapalat" w:hAnsi="GHEA Grapalat" w:cs="Sylfaen"/>
          <w:sz w:val="20"/>
        </w:rPr>
        <w:t>կողմիցհայտարարվածընթացակար</w:t>
      </w:r>
      <w:r w:rsidRPr="00AE2768">
        <w:rPr>
          <w:rFonts w:ascii="GHEA Grapalat" w:hAnsi="GHEA Grapalat" w:cs="Times Armenian"/>
          <w:sz w:val="20"/>
        </w:rPr>
        <w:t>գ</w:t>
      </w:r>
      <w:r w:rsidRPr="00AE2768">
        <w:rPr>
          <w:rFonts w:ascii="GHEA Grapalat" w:hAnsi="GHEA Grapalat" w:cs="Sylfaen"/>
          <w:sz w:val="20"/>
        </w:rPr>
        <w:t>ինմասնակցելումտադրությունունեցողանձանց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003D0075" w:rsidRPr="00AE2768">
        <w:rPr>
          <w:rFonts w:ascii="GHEA Grapalat" w:hAnsi="GHEA Grapalat" w:cs="Sylfaen"/>
          <w:sz w:val="20"/>
        </w:rPr>
        <w:t>մ</w:t>
      </w:r>
      <w:r w:rsidRPr="00AE2768">
        <w:rPr>
          <w:rFonts w:ascii="GHEA Grapalat" w:hAnsi="GHEA Grapalat" w:cs="Sylfaen"/>
          <w:sz w:val="20"/>
        </w:rPr>
        <w:t>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տեղեկացնելուընթացակար</w:t>
      </w:r>
      <w:r w:rsidRPr="00AE2768">
        <w:rPr>
          <w:rFonts w:ascii="GHEA Grapalat" w:hAnsi="GHEA Grapalat" w:cs="Times Armenian"/>
          <w:sz w:val="20"/>
        </w:rPr>
        <w:t>գ</w:t>
      </w:r>
      <w:r w:rsidRPr="00AE2768">
        <w:rPr>
          <w:rFonts w:ascii="GHEA Grapalat" w:hAnsi="GHEA Grapalat" w:cs="Sylfaen"/>
          <w:sz w:val="20"/>
        </w:rPr>
        <w:t>իպայմանների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իանցկացման</w:t>
      </w:r>
      <w:r w:rsidRPr="00AE2768">
        <w:rPr>
          <w:rFonts w:ascii="GHEA Grapalat" w:hAnsi="GHEA Grapalat" w:cs="Times Armenian"/>
          <w:sz w:val="20"/>
          <w:lang w:val="af-ZA"/>
        </w:rPr>
        <w:t xml:space="preserve">, </w:t>
      </w:r>
      <w:r w:rsidR="002E7EE1" w:rsidRPr="00AE2768">
        <w:rPr>
          <w:rFonts w:ascii="GHEA Grapalat" w:hAnsi="GHEA Grapalat" w:cs="Sylfaen"/>
          <w:sz w:val="20"/>
          <w:lang w:val="hy-AM"/>
        </w:rPr>
        <w:t>ընտրված մասնակցին</w:t>
      </w:r>
      <w:r w:rsidRPr="00AE2768">
        <w:rPr>
          <w:rFonts w:ascii="GHEA Grapalat" w:hAnsi="GHEA Grapalat" w:cs="Sylfaen"/>
          <w:sz w:val="20"/>
        </w:rPr>
        <w:t>որոշելուևնրահետպայմանա</w:t>
      </w:r>
      <w:r w:rsidRPr="00AE2768">
        <w:rPr>
          <w:rFonts w:ascii="GHEA Grapalat" w:hAnsi="GHEA Grapalat" w:cs="Times Armenian"/>
          <w:sz w:val="20"/>
        </w:rPr>
        <w:t>գ</w:t>
      </w:r>
      <w:r w:rsidRPr="00AE2768">
        <w:rPr>
          <w:rFonts w:ascii="GHEA Grapalat" w:hAnsi="GHEA Grapalat" w:cs="Sylfaen"/>
          <w:sz w:val="20"/>
        </w:rPr>
        <w:t>իրկնքելումասին</w:t>
      </w:r>
      <w:r w:rsidRPr="00AE2768">
        <w:rPr>
          <w:rFonts w:ascii="GHEA Grapalat" w:hAnsi="GHEA Grapalat" w:cs="Times Armenian"/>
          <w:sz w:val="20"/>
          <w:lang w:val="af-ZA"/>
        </w:rPr>
        <w:t xml:space="preserve">, </w:t>
      </w:r>
      <w:r w:rsidRPr="00AE2768">
        <w:rPr>
          <w:rFonts w:ascii="GHEA Grapalat" w:hAnsi="GHEA Grapalat" w:cs="Sylfaen"/>
          <w:sz w:val="20"/>
        </w:rPr>
        <w:t>ինչպեսնաևօժանդակելուընթացակար</w:t>
      </w:r>
      <w:r w:rsidRPr="00AE2768">
        <w:rPr>
          <w:rFonts w:ascii="GHEA Grapalat" w:hAnsi="GHEA Grapalat" w:cs="Times Armenian"/>
          <w:sz w:val="20"/>
        </w:rPr>
        <w:t>գ</w:t>
      </w:r>
      <w:r w:rsidRPr="00AE2768">
        <w:rPr>
          <w:rFonts w:ascii="GHEA Grapalat" w:hAnsi="GHEA Grapalat" w:cs="Sylfaen"/>
          <w:sz w:val="20"/>
        </w:rPr>
        <w:t>իհայտըպատրաստելիս</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Հայտերկարողեններկայացնելբոլորանձիք</w:t>
      </w:r>
      <w:r w:rsidRPr="00AE2768">
        <w:rPr>
          <w:rFonts w:ascii="GHEA Grapalat" w:hAnsi="GHEA Grapalat" w:cs="Times Armenian"/>
          <w:sz w:val="20"/>
          <w:lang w:val="af-ZA"/>
        </w:rPr>
        <w:t xml:space="preserve">, </w:t>
      </w:r>
      <w:r w:rsidRPr="00AE2768">
        <w:rPr>
          <w:rFonts w:ascii="GHEA Grapalat" w:hAnsi="GHEA Grapalat" w:cs="Sylfaen"/>
          <w:sz w:val="20"/>
        </w:rPr>
        <w:t>անկախնրանց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օտարերկրյաֆիզիկականանձ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քաղաքացիությունչունեցողանձլինելուհան</w:t>
      </w:r>
      <w:r w:rsidRPr="00AE2768">
        <w:rPr>
          <w:rFonts w:ascii="GHEA Grapalat" w:hAnsi="GHEA Grapalat" w:cs="Times Armenian"/>
          <w:sz w:val="20"/>
        </w:rPr>
        <w:t>գ</w:t>
      </w:r>
      <w:r w:rsidRPr="00AE2768">
        <w:rPr>
          <w:rFonts w:ascii="GHEA Grapalat" w:hAnsi="GHEA Grapalat" w:cs="Sylfaen"/>
          <w:sz w:val="20"/>
        </w:rPr>
        <w:t>ամանքից</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cs="Times Armenian"/>
          <w:sz w:val="20"/>
          <w:lang w:val="af-ZA"/>
        </w:rPr>
      </w:pPr>
      <w:r w:rsidRPr="00AE2768">
        <w:rPr>
          <w:rFonts w:ascii="GHEA Grapalat" w:hAnsi="GHEA Grapalat" w:cs="Sylfaen"/>
          <w:sz w:val="20"/>
        </w:rPr>
        <w:t>Սույնընթացակար</w:t>
      </w:r>
      <w:r w:rsidRPr="00AE2768">
        <w:rPr>
          <w:rFonts w:ascii="GHEA Grapalat" w:hAnsi="GHEA Grapalat" w:cs="Times Armenian"/>
          <w:sz w:val="20"/>
        </w:rPr>
        <w:t>գ</w:t>
      </w:r>
      <w:r w:rsidRPr="00AE2768">
        <w:rPr>
          <w:rFonts w:ascii="GHEA Grapalat" w:hAnsi="GHEA Grapalat" w:cs="Sylfaen"/>
          <w:sz w:val="20"/>
        </w:rPr>
        <w:t>իհետկապվածհարաբերություններինկատմամբկիրառվումէՀայաստանիՀանրապետությանիրավունքը</w:t>
      </w:r>
      <w:r w:rsidR="004D5671" w:rsidRPr="00AE2768">
        <w:rPr>
          <w:rFonts w:ascii="GHEA Grapalat" w:hAnsi="GHEA Grapalat" w:cs="Times Armenian"/>
          <w:sz w:val="20"/>
          <w:lang w:val="af-ZA"/>
        </w:rPr>
        <w:t>։</w:t>
      </w:r>
      <w:r w:rsidRPr="00AE2768">
        <w:rPr>
          <w:rFonts w:ascii="GHEA Grapalat" w:hAnsi="GHEA Grapalat" w:cs="Sylfaen"/>
          <w:sz w:val="20"/>
        </w:rPr>
        <w:t>Սույնընթացակար</w:t>
      </w:r>
      <w:r w:rsidRPr="00AE2768">
        <w:rPr>
          <w:rFonts w:ascii="GHEA Grapalat" w:hAnsi="GHEA Grapalat" w:cs="Times Armenian"/>
          <w:sz w:val="20"/>
        </w:rPr>
        <w:t>գ</w:t>
      </w:r>
      <w:r w:rsidRPr="00AE2768">
        <w:rPr>
          <w:rFonts w:ascii="GHEA Grapalat" w:hAnsi="GHEA Grapalat" w:cs="Sylfaen"/>
          <w:sz w:val="20"/>
        </w:rPr>
        <w:t>իհետկապվածվեճերըենթակաենքննությանՀայաստանիՀանրապետությանդատարաններում</w:t>
      </w:r>
      <w:r w:rsidR="004D5671" w:rsidRPr="00AE2768">
        <w:rPr>
          <w:rFonts w:ascii="GHEA Grapalat" w:hAnsi="GHEA Grapalat" w:cs="Times Armenian"/>
          <w:sz w:val="20"/>
          <w:lang w:val="af-ZA"/>
        </w:rPr>
        <w:t>։</w:t>
      </w:r>
    </w:p>
    <w:p w:rsidR="003E1421" w:rsidRPr="00AE2768" w:rsidRDefault="00A81DD5" w:rsidP="00EF3662">
      <w:pPr>
        <w:pStyle w:val="23"/>
        <w:spacing w:line="240" w:lineRule="auto"/>
        <w:ind w:firstLine="567"/>
        <w:rPr>
          <w:rFonts w:ascii="GHEA Grapalat" w:hAnsi="GHEA Grapalat"/>
        </w:rPr>
      </w:pPr>
      <w:r w:rsidRPr="00AE2768">
        <w:rPr>
          <w:rFonts w:ascii="GHEA Grapalat" w:hAnsi="GHEA Grapalat"/>
        </w:rPr>
        <w:t xml:space="preserve">Գնահատող հանձնաժողովի քարտուղարի </w:t>
      </w:r>
      <w:r w:rsidR="003E1421" w:rsidRPr="00AE2768">
        <w:rPr>
          <w:rFonts w:ascii="GHEA Grapalat" w:hAnsi="GHEA Grapalat"/>
        </w:rPr>
        <w:t xml:space="preserve">էլեկտրոնային փոստի հասցեն է` </w:t>
      </w:r>
      <w:r w:rsidR="00B2681D" w:rsidRPr="00AE2768">
        <w:rPr>
          <w:rFonts w:ascii="GHEA Grapalat" w:hAnsi="GHEA Grapalat"/>
          <w:sz w:val="24"/>
          <w:szCs w:val="24"/>
        </w:rPr>
        <w:t>«</w:t>
      </w:r>
      <w:hyperlink r:id="rId8" w:history="1">
        <w:r w:rsidR="009124C9" w:rsidRPr="001C3DA1">
          <w:rPr>
            <w:rStyle w:val="a9"/>
            <w:rFonts w:ascii="GHEA Grapalat" w:hAnsi="GHEA Grapalat"/>
            <w:lang w:val="hy-AM"/>
          </w:rPr>
          <w:t>mkasakh@mail.ru</w:t>
        </w:r>
        <w:r w:rsidR="009124C9" w:rsidRPr="001C3DA1">
          <w:rPr>
            <w:rStyle w:val="a9"/>
            <w:rFonts w:ascii="GHEA Grapalat" w:hAnsi="GHEA Grapalat"/>
            <w:sz w:val="24"/>
            <w:szCs w:val="24"/>
          </w:rPr>
          <w:t>»</w:t>
        </w:r>
      </w:hyperlink>
    </w:p>
    <w:p w:rsidR="00096865" w:rsidRPr="00AE2768" w:rsidRDefault="00F5653D" w:rsidP="00EF3662">
      <w:pPr>
        <w:jc w:val="center"/>
        <w:rPr>
          <w:rFonts w:ascii="GHEA Grapalat" w:hAnsi="GHEA Grapalat"/>
          <w:szCs w:val="22"/>
          <w:lang w:val="af-ZA"/>
        </w:rPr>
      </w:pPr>
      <w:r w:rsidRPr="00AE2768">
        <w:rPr>
          <w:rFonts w:ascii="GHEA Grapalat" w:hAnsi="GHEA Grapalat"/>
          <w:sz w:val="16"/>
          <w:szCs w:val="16"/>
          <w:lang w:val="af-ZA"/>
        </w:rPr>
        <w:br w:type="page"/>
      </w:r>
      <w:r w:rsidR="00096865" w:rsidRPr="00AE2768">
        <w:rPr>
          <w:rFonts w:ascii="GHEA Grapalat" w:hAnsi="GHEA Grapalat" w:cs="Sylfaen"/>
          <w:szCs w:val="22"/>
        </w:rPr>
        <w:lastRenderedPageBreak/>
        <w:t>ՄԱՍ</w:t>
      </w:r>
      <w:r w:rsidR="00096865" w:rsidRPr="00AE2768">
        <w:rPr>
          <w:rFonts w:ascii="GHEA Grapalat" w:hAnsi="GHEA Grapalat" w:cs="Times Armenian"/>
          <w:szCs w:val="22"/>
          <w:lang w:val="af-ZA"/>
        </w:rPr>
        <w:t xml:space="preserve">  I</w:t>
      </w:r>
    </w:p>
    <w:p w:rsidR="00096865" w:rsidRPr="00AE2768" w:rsidRDefault="00096865" w:rsidP="00EF3662">
      <w:pPr>
        <w:pStyle w:val="3"/>
        <w:spacing w:line="240" w:lineRule="auto"/>
        <w:ind w:firstLine="567"/>
        <w:rPr>
          <w:rFonts w:ascii="GHEA Grapalat" w:hAnsi="GHEA Grapalat"/>
          <w:sz w:val="24"/>
          <w:szCs w:val="22"/>
          <w:lang w:val="af-ZA"/>
        </w:rPr>
      </w:pPr>
    </w:p>
    <w:p w:rsidR="00096865" w:rsidRPr="00AE2768" w:rsidRDefault="002B32D6" w:rsidP="00EF3662">
      <w:pPr>
        <w:numPr>
          <w:ilvl w:val="0"/>
          <w:numId w:val="3"/>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B32D6" w:rsidRPr="00AE2768" w:rsidRDefault="002B32D6" w:rsidP="00EF3662">
      <w:pPr>
        <w:ind w:left="360"/>
        <w:jc w:val="center"/>
        <w:rPr>
          <w:rFonts w:ascii="GHEA Grapalat" w:hAnsi="GHEA Grapalat" w:cs="Sylfaen"/>
          <w:b/>
          <w:sz w:val="20"/>
        </w:rPr>
      </w:pPr>
    </w:p>
    <w:p w:rsidR="00096865" w:rsidRPr="00A32B72" w:rsidRDefault="00096865" w:rsidP="009124C9">
      <w:pPr>
        <w:pStyle w:val="3"/>
        <w:numPr>
          <w:ilvl w:val="1"/>
          <w:numId w:val="30"/>
        </w:numPr>
        <w:spacing w:line="240" w:lineRule="auto"/>
        <w:jc w:val="both"/>
        <w:rPr>
          <w:rFonts w:ascii="GHEA Grapalat" w:hAnsi="GHEA Grapalat"/>
          <w:i w:val="0"/>
          <w:color w:val="0070C0"/>
          <w:lang w:val="af-ZA"/>
        </w:rPr>
      </w:pPr>
      <w:r w:rsidRPr="00AE2768">
        <w:rPr>
          <w:rFonts w:ascii="GHEA Grapalat" w:hAnsi="GHEA Grapalat" w:cs="Sylfaen"/>
          <w:i w:val="0"/>
        </w:rPr>
        <w:t>Գնմանառարկաէհանդիսանում</w:t>
      </w:r>
      <w:r w:rsidR="00A76C15" w:rsidRPr="00AE2768">
        <w:rPr>
          <w:rFonts w:ascii="GHEA Grapalat" w:hAnsi="GHEA Grapalat" w:cs="Sylfaen"/>
          <w:i w:val="0"/>
          <w:lang w:val="af-ZA"/>
        </w:rPr>
        <w:t>«</w:t>
      </w:r>
      <w:r w:rsidR="00EB005D" w:rsidRPr="00A32B72">
        <w:rPr>
          <w:rFonts w:ascii="GHEA Grapalat" w:hAnsi="GHEA Grapalat"/>
          <w:b/>
          <w:i w:val="0"/>
          <w:color w:val="0070C0"/>
          <w:u w:val="single"/>
          <w:lang w:val="af-ZA"/>
        </w:rPr>
        <w:t>Քասախի «Արուսյակ» մանկապարտեզ ՀՈԱԿ</w:t>
      </w:r>
      <w:r w:rsidR="00EB005D" w:rsidRPr="00A32B72">
        <w:rPr>
          <w:rFonts w:ascii="GHEA Grapalat" w:hAnsi="GHEA Grapalat"/>
          <w:i w:val="0"/>
          <w:color w:val="0070C0"/>
          <w:lang w:val="af-ZA"/>
        </w:rPr>
        <w:t>-ի</w:t>
      </w:r>
      <w:r w:rsidR="00A76C15" w:rsidRPr="00A32B72">
        <w:rPr>
          <w:rFonts w:ascii="GHEA Grapalat" w:hAnsi="GHEA Grapalat"/>
          <w:i w:val="0"/>
          <w:color w:val="0070C0"/>
          <w:lang w:val="af-ZA"/>
        </w:rPr>
        <w:t>»</w:t>
      </w:r>
      <w:r w:rsidRPr="00A32B72">
        <w:rPr>
          <w:rFonts w:ascii="GHEA Grapalat" w:hAnsi="GHEA Grapalat" w:cs="Sylfaen"/>
          <w:i w:val="0"/>
          <w:color w:val="0070C0"/>
        </w:rPr>
        <w:t>կարիքներիհամար</w:t>
      </w:r>
      <w:r w:rsidRPr="00A32B72">
        <w:rPr>
          <w:rFonts w:ascii="GHEA Grapalat" w:hAnsi="GHEA Grapalat" w:cs="Times Armenian"/>
          <w:i w:val="0"/>
          <w:color w:val="0070C0"/>
          <w:lang w:val="af-ZA"/>
        </w:rPr>
        <w:t xml:space="preserve">` </w:t>
      </w:r>
      <w:r w:rsidR="00A76C15" w:rsidRPr="00A32B72">
        <w:rPr>
          <w:rFonts w:ascii="GHEA Grapalat" w:hAnsi="GHEA Grapalat"/>
          <w:i w:val="0"/>
          <w:color w:val="0070C0"/>
          <w:lang w:val="af-ZA"/>
        </w:rPr>
        <w:t>«</w:t>
      </w:r>
      <w:r w:rsidR="00536339">
        <w:rPr>
          <w:rFonts w:ascii="GHEA Grapalat" w:hAnsi="GHEA Grapalat"/>
          <w:b/>
          <w:i w:val="0"/>
          <w:color w:val="0070C0"/>
          <w:u w:val="single"/>
          <w:lang w:val="hy-AM"/>
        </w:rPr>
        <w:t>սննդամթերքի</w:t>
      </w:r>
      <w:r w:rsidR="00A76C15" w:rsidRPr="00A32B72">
        <w:rPr>
          <w:rFonts w:ascii="GHEA Grapalat" w:hAnsi="GHEA Grapalat"/>
          <w:i w:val="0"/>
          <w:color w:val="0070C0"/>
          <w:lang w:val="af-ZA"/>
        </w:rPr>
        <w:t>»</w:t>
      </w:r>
      <w:r w:rsidRPr="00A32B72">
        <w:rPr>
          <w:rFonts w:ascii="GHEA Grapalat" w:hAnsi="GHEA Grapalat"/>
          <w:i w:val="0"/>
          <w:color w:val="0070C0"/>
        </w:rPr>
        <w:t>ձեռքբերումը</w:t>
      </w:r>
      <w:r w:rsidR="00816505" w:rsidRPr="00A32B72">
        <w:rPr>
          <w:rFonts w:ascii="GHEA Grapalat" w:hAnsi="GHEA Grapalat"/>
          <w:i w:val="0"/>
          <w:color w:val="0070C0"/>
        </w:rPr>
        <w:t xml:space="preserve"> (այսուհետ` նաև ապրանք)</w:t>
      </w:r>
      <w:r w:rsidR="00C43524" w:rsidRPr="00A32B72">
        <w:rPr>
          <w:rFonts w:ascii="GHEA Grapalat" w:hAnsi="GHEA Grapalat"/>
          <w:i w:val="0"/>
          <w:color w:val="0070C0"/>
          <w:lang w:val="af-ZA"/>
        </w:rPr>
        <w:t>,</w:t>
      </w:r>
      <w:r w:rsidRPr="00A32B72">
        <w:rPr>
          <w:rFonts w:ascii="GHEA Grapalat" w:hAnsi="GHEA Grapalat"/>
          <w:i w:val="0"/>
          <w:color w:val="0070C0"/>
        </w:rPr>
        <w:t>որոնքխմբավորվածեն</w:t>
      </w:r>
      <w:r w:rsidR="00A76C15" w:rsidRPr="00A32B72">
        <w:rPr>
          <w:rFonts w:ascii="GHEA Grapalat" w:hAnsi="GHEA Grapalat"/>
          <w:i w:val="0"/>
          <w:color w:val="0070C0"/>
          <w:lang w:val="af-ZA"/>
        </w:rPr>
        <w:t>«</w:t>
      </w:r>
      <w:r w:rsidR="00536339">
        <w:rPr>
          <w:rFonts w:ascii="GHEA Grapalat" w:hAnsi="GHEA Grapalat"/>
          <w:i w:val="0"/>
          <w:color w:val="0070C0"/>
          <w:lang w:val="hy-AM"/>
        </w:rPr>
        <w:t>44</w:t>
      </w:r>
      <w:r w:rsidR="00A76C15" w:rsidRPr="00A32B72">
        <w:rPr>
          <w:rFonts w:ascii="GHEA Grapalat" w:hAnsi="GHEA Grapalat"/>
          <w:i w:val="0"/>
          <w:color w:val="0070C0"/>
          <w:lang w:val="af-ZA"/>
        </w:rPr>
        <w:t>»</w:t>
      </w:r>
      <w:r w:rsidRPr="00A32B72">
        <w:rPr>
          <w:rFonts w:ascii="GHEA Grapalat" w:hAnsi="GHEA Grapalat" w:cs="Sylfaen"/>
          <w:i w:val="0"/>
          <w:color w:val="0070C0"/>
        </w:rPr>
        <w:t>չափաբաժիներ</w:t>
      </w:r>
      <w:r w:rsidR="00753E6E" w:rsidRPr="00A32B72">
        <w:rPr>
          <w:rFonts w:ascii="GHEA Grapalat" w:hAnsi="GHEA Grapalat" w:cs="Sylfaen"/>
          <w:i w:val="0"/>
          <w:color w:val="0070C0"/>
        </w:rPr>
        <w:t>ում</w:t>
      </w:r>
      <w:r w:rsidRPr="00A32B72">
        <w:rPr>
          <w:rFonts w:ascii="GHEA Grapalat" w:hAnsi="GHEA Grapalat" w:cs="Times Armenian"/>
          <w:i w:val="0"/>
          <w:color w:val="0070C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A32B72" w:rsidRPr="00A32B72">
        <w:tc>
          <w:tcPr>
            <w:tcW w:w="153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sz w:val="14"/>
                <w:szCs w:val="14"/>
              </w:rPr>
            </w:pPr>
            <w:r w:rsidRPr="00A32B72">
              <w:rPr>
                <w:rFonts w:ascii="GHEA Grapalat" w:hAnsi="GHEA Grapalat"/>
                <w:b/>
                <w:bCs/>
                <w:i/>
                <w:iCs/>
                <w:color w:val="0070C0"/>
                <w:sz w:val="14"/>
                <w:szCs w:val="14"/>
              </w:rPr>
              <w:t>Չափաբաժինների համարները</w:t>
            </w:r>
          </w:p>
        </w:tc>
        <w:tc>
          <w:tcPr>
            <w:tcW w:w="882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rPr>
            </w:pPr>
            <w:r w:rsidRPr="00A32B72">
              <w:rPr>
                <w:rFonts w:ascii="GHEA Grapalat" w:hAnsi="GHEA Grapalat"/>
                <w:b/>
                <w:bCs/>
                <w:i/>
                <w:iCs/>
                <w:color w:val="0070C0"/>
              </w:rPr>
              <w:t>Չափաբաժնի անվանումը</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հացհրազդան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բարձր տեսակի ցորենի ալյուր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Մակարոնեղեն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4</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խտացրած կաթ</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5</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խտացրածկաթեփած</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6</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կարագ</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7</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կաթի փոշի (20-25% յուղայնության)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8</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թթվասեր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9</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մածուն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10</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պանիր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11</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թխվածքաբլիթ</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12</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կոնֆետշոկոլադապատ</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13</w:t>
            </w:r>
          </w:p>
        </w:tc>
        <w:tc>
          <w:tcPr>
            <w:tcW w:w="8820" w:type="dxa"/>
            <w:vAlign w:val="center"/>
          </w:tcPr>
          <w:p w:rsidR="00536339" w:rsidRPr="00B32DFA" w:rsidRDefault="00536339" w:rsidP="00536339">
            <w:pPr>
              <w:rPr>
                <w:rFonts w:ascii="GHEA Grapalat" w:hAnsi="GHEA Grapalat"/>
                <w:color w:val="000000"/>
                <w:sz w:val="20"/>
                <w:szCs w:val="20"/>
              </w:rPr>
            </w:pPr>
            <w:r w:rsidRPr="00B32DFA">
              <w:rPr>
                <w:rFonts w:ascii="GHEA Grapalat" w:hAnsi="GHEA Grapalat"/>
                <w:color w:val="000000"/>
                <w:sz w:val="16"/>
                <w:szCs w:val="16"/>
              </w:rPr>
              <w:t>Ոսպ</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14</w:t>
            </w:r>
          </w:p>
        </w:tc>
        <w:tc>
          <w:tcPr>
            <w:tcW w:w="8820" w:type="dxa"/>
            <w:vAlign w:val="center"/>
          </w:tcPr>
          <w:p w:rsidR="00536339" w:rsidRPr="00B32DFA" w:rsidRDefault="00536339" w:rsidP="00536339">
            <w:pPr>
              <w:rPr>
                <w:rFonts w:ascii="GHEA Grapalat" w:hAnsi="GHEA Grapalat"/>
                <w:color w:val="000000"/>
                <w:sz w:val="20"/>
                <w:szCs w:val="20"/>
              </w:rPr>
            </w:pPr>
            <w:r w:rsidRPr="00B32DFA">
              <w:rPr>
                <w:rFonts w:ascii="GHEA Grapalat" w:hAnsi="GHEA Grapalat"/>
                <w:color w:val="000000"/>
                <w:sz w:val="16"/>
                <w:szCs w:val="16"/>
              </w:rPr>
              <w:t>Բրինձ</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15</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Հնդկաձավար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16</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ձավար (հարիսա) կորեկաձավար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17</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Կարտոֆիլ</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18</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սոխ /գլուխ/</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19</w:t>
            </w:r>
          </w:p>
        </w:tc>
        <w:tc>
          <w:tcPr>
            <w:tcW w:w="8820" w:type="dxa"/>
            <w:vAlign w:val="center"/>
          </w:tcPr>
          <w:p w:rsidR="00536339" w:rsidRPr="00B32DFA" w:rsidRDefault="00536339" w:rsidP="00536339">
            <w:pPr>
              <w:rPr>
                <w:rFonts w:ascii="GHEA Grapalat" w:hAnsi="GHEA Grapalat"/>
                <w:color w:val="000000"/>
                <w:sz w:val="16"/>
                <w:szCs w:val="16"/>
                <w:lang w:val="af-ZA"/>
              </w:rPr>
            </w:pPr>
            <w:r w:rsidRPr="00B32DFA">
              <w:rPr>
                <w:rFonts w:ascii="GHEA Grapalat" w:hAnsi="GHEA Grapalat"/>
                <w:color w:val="000000"/>
                <w:sz w:val="16"/>
                <w:szCs w:val="16"/>
                <w:lang w:val="af-ZA"/>
              </w:rPr>
              <w:t>կաղամբ /գլուխ/</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20</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sz w:val="16"/>
                <w:szCs w:val="16"/>
                <w:lang w:val="af-ZA"/>
              </w:rPr>
              <w:t>Թեյ</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21</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Գազար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22</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կանաչի խառը</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23</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Վարունգ</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24</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Լոլիկ</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25</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կանաչ պղպեղ</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26</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Խնձոր</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27</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sz w:val="16"/>
                <w:szCs w:val="16"/>
              </w:rPr>
              <w:t>Կակաոի փոշի</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28</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sz w:val="16"/>
                <w:szCs w:val="16"/>
              </w:rPr>
              <w:t>մեղր բնական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29</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Կիսել</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30</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տոմատի մածուկ</w:t>
            </w:r>
          </w:p>
        </w:tc>
      </w:tr>
      <w:tr w:rsidR="00536339" w:rsidRPr="00A32B72" w:rsidTr="001237B4">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31</w:t>
            </w:r>
          </w:p>
        </w:tc>
        <w:tc>
          <w:tcPr>
            <w:tcW w:w="8820" w:type="dxa"/>
            <w:vAlign w:val="bottom"/>
          </w:tcPr>
          <w:p w:rsidR="00536339" w:rsidRPr="00B32DFA" w:rsidRDefault="00536339" w:rsidP="00536339">
            <w:pPr>
              <w:rPr>
                <w:rFonts w:ascii="GHEA Grapalat" w:hAnsi="GHEA Grapalat"/>
                <w:color w:val="000000"/>
                <w:sz w:val="16"/>
                <w:szCs w:val="16"/>
              </w:rPr>
            </w:pPr>
            <w:r w:rsidRPr="00B32DFA">
              <w:rPr>
                <w:rFonts w:ascii="Sylfaen" w:hAnsi="Sylfaen"/>
                <w:color w:val="000000"/>
                <w:sz w:val="16"/>
                <w:szCs w:val="16"/>
              </w:rPr>
              <w:t> </w:t>
            </w:r>
            <w:r w:rsidRPr="00B32DFA">
              <w:rPr>
                <w:rFonts w:ascii="GHEA Grapalat" w:hAnsi="GHEA Grapalat" w:cs="Sylfaen"/>
                <w:sz w:val="16"/>
                <w:szCs w:val="16"/>
              </w:rPr>
              <w:t>տավարիմիս փափուկ</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32</w:t>
            </w:r>
          </w:p>
        </w:tc>
        <w:tc>
          <w:tcPr>
            <w:tcW w:w="8820" w:type="dxa"/>
            <w:vAlign w:val="center"/>
          </w:tcPr>
          <w:p w:rsidR="00536339" w:rsidRPr="00B32DFA" w:rsidRDefault="00536339" w:rsidP="00536339">
            <w:pPr>
              <w:rPr>
                <w:rFonts w:ascii="GHEA Grapalat" w:hAnsi="GHEA Grapalat"/>
                <w:sz w:val="16"/>
                <w:szCs w:val="16"/>
                <w:lang w:val="af-ZA"/>
              </w:rPr>
            </w:pPr>
            <w:r w:rsidRPr="00B32DFA">
              <w:rPr>
                <w:rFonts w:ascii="GHEA Grapalat" w:hAnsi="GHEA Grapalat"/>
                <w:color w:val="000000"/>
                <w:sz w:val="16"/>
                <w:szCs w:val="16"/>
                <w:lang w:val="af-ZA"/>
              </w:rPr>
              <w:t>բուսական յուղ արևածաղկի</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33</w:t>
            </w:r>
          </w:p>
        </w:tc>
        <w:tc>
          <w:tcPr>
            <w:tcW w:w="8820" w:type="dxa"/>
            <w:vAlign w:val="center"/>
          </w:tcPr>
          <w:p w:rsidR="00536339" w:rsidRPr="00B32DFA" w:rsidRDefault="00536339" w:rsidP="00536339">
            <w:pPr>
              <w:rPr>
                <w:rFonts w:ascii="GHEA Grapalat" w:hAnsi="GHEA Grapalat"/>
                <w:sz w:val="16"/>
                <w:szCs w:val="16"/>
              </w:rPr>
            </w:pPr>
            <w:r w:rsidRPr="00B32DFA">
              <w:rPr>
                <w:rFonts w:ascii="GHEA Grapalat" w:hAnsi="GHEA Grapalat"/>
                <w:color w:val="000000"/>
                <w:sz w:val="16"/>
                <w:szCs w:val="16"/>
              </w:rPr>
              <w:t>միս հավի</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34</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հավիկրծքամիս</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35</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հավիբուդ</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36</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Հավկիթ</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37</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աղ կերակրի</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38</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Վաֆլի</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t>39</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Շաքարավազ</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rPr>
            </w:pPr>
            <w:r w:rsidRPr="00B32DFA">
              <w:rPr>
                <w:rFonts w:ascii="GHEA Grapalat" w:hAnsi="GHEA Grapalat"/>
                <w:sz w:val="16"/>
              </w:rPr>
              <w:lastRenderedPageBreak/>
              <w:t>40</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կաթնաշոռդասական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lang w:val="ru-RU"/>
              </w:rPr>
            </w:pPr>
            <w:r w:rsidRPr="00B32DFA">
              <w:rPr>
                <w:rFonts w:ascii="GHEA Grapalat" w:hAnsi="GHEA Grapalat"/>
                <w:sz w:val="16"/>
              </w:rPr>
              <w:t>4</w:t>
            </w:r>
            <w:r w:rsidRPr="00B32DFA">
              <w:rPr>
                <w:rFonts w:ascii="GHEA Grapalat" w:hAnsi="GHEA Grapalat"/>
                <w:sz w:val="16"/>
                <w:lang w:val="ru-RU"/>
              </w:rPr>
              <w:t>1</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s="Sylfaen"/>
                <w:color w:val="000000"/>
                <w:sz w:val="16"/>
                <w:szCs w:val="16"/>
              </w:rPr>
              <w:t>Հալվա</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sz w:val="16"/>
                <w:lang w:val="ru-RU"/>
              </w:rPr>
            </w:pPr>
            <w:r w:rsidRPr="00B32DFA">
              <w:rPr>
                <w:rFonts w:ascii="GHEA Grapalat" w:hAnsi="GHEA Grapalat"/>
                <w:sz w:val="16"/>
              </w:rPr>
              <w:t>4</w:t>
            </w:r>
            <w:r w:rsidRPr="00B32DFA">
              <w:rPr>
                <w:rFonts w:ascii="GHEA Grapalat" w:hAnsi="GHEA Grapalat"/>
                <w:sz w:val="16"/>
                <w:lang w:val="ru-RU"/>
              </w:rPr>
              <w:t>2</w:t>
            </w:r>
          </w:p>
        </w:tc>
        <w:tc>
          <w:tcPr>
            <w:tcW w:w="8820" w:type="dxa"/>
            <w:vAlign w:val="center"/>
          </w:tcPr>
          <w:p w:rsidR="00536339" w:rsidRPr="00B32DFA" w:rsidRDefault="00536339" w:rsidP="00536339">
            <w:pPr>
              <w:rPr>
                <w:rFonts w:ascii="GHEA Grapalat" w:hAnsi="GHEA Grapalat"/>
                <w:color w:val="000000"/>
                <w:sz w:val="16"/>
                <w:szCs w:val="16"/>
                <w:lang w:val="ru-RU"/>
              </w:rPr>
            </w:pPr>
            <w:r w:rsidRPr="00B32DFA">
              <w:rPr>
                <w:rFonts w:ascii="GHEA Grapalat" w:hAnsi="GHEA Grapalat"/>
                <w:color w:val="000000"/>
                <w:sz w:val="16"/>
                <w:szCs w:val="16"/>
              </w:rPr>
              <w:t>Սոդա</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lang w:val="ru-RU"/>
              </w:rPr>
            </w:pPr>
            <w:r w:rsidRPr="00B32DFA">
              <w:rPr>
                <w:rFonts w:ascii="GHEA Grapalat" w:hAnsi="GHEA Grapalat"/>
                <w:lang w:val="ru-RU"/>
              </w:rPr>
              <w:t>43</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lang w:val="ru-RU"/>
              </w:rPr>
              <w:t>ջեմ տեղական</w:t>
            </w:r>
          </w:p>
        </w:tc>
      </w:tr>
      <w:tr w:rsidR="00536339" w:rsidRPr="00A32B72">
        <w:tc>
          <w:tcPr>
            <w:tcW w:w="1530" w:type="dxa"/>
            <w:vAlign w:val="center"/>
          </w:tcPr>
          <w:p w:rsidR="00536339" w:rsidRPr="00B32DFA" w:rsidRDefault="00536339" w:rsidP="00536339">
            <w:pPr>
              <w:pStyle w:val="23"/>
              <w:ind w:firstLine="0"/>
              <w:jc w:val="center"/>
              <w:rPr>
                <w:rFonts w:ascii="GHEA Grapalat" w:hAnsi="GHEA Grapalat"/>
                <w:lang w:val="en-US"/>
              </w:rPr>
            </w:pPr>
            <w:r w:rsidRPr="00B32DFA">
              <w:rPr>
                <w:rFonts w:ascii="GHEA Grapalat" w:hAnsi="GHEA Grapalat"/>
                <w:lang w:val="en-US"/>
              </w:rPr>
              <w:t>44</w:t>
            </w:r>
          </w:p>
        </w:tc>
        <w:tc>
          <w:tcPr>
            <w:tcW w:w="8820" w:type="dxa"/>
            <w:vAlign w:val="center"/>
          </w:tcPr>
          <w:p w:rsidR="00536339" w:rsidRPr="00B32DFA" w:rsidRDefault="00536339" w:rsidP="00536339">
            <w:pPr>
              <w:rPr>
                <w:rFonts w:ascii="GHEA Grapalat" w:hAnsi="GHEA Grapalat"/>
                <w:color w:val="000000"/>
                <w:sz w:val="16"/>
                <w:szCs w:val="16"/>
              </w:rPr>
            </w:pPr>
            <w:r w:rsidRPr="00B32DFA">
              <w:rPr>
                <w:rFonts w:ascii="GHEA Grapalat" w:hAnsi="GHEA Grapalat"/>
                <w:color w:val="000000"/>
                <w:sz w:val="16"/>
                <w:szCs w:val="16"/>
              </w:rPr>
              <w:t>դեղձ</w:t>
            </w:r>
          </w:p>
        </w:tc>
      </w:tr>
    </w:tbl>
    <w:p w:rsidR="00096865" w:rsidRPr="00AE2768" w:rsidRDefault="00816505" w:rsidP="00EF3662">
      <w:pPr>
        <w:pStyle w:val="23"/>
        <w:spacing w:line="240" w:lineRule="auto"/>
        <w:ind w:firstLine="567"/>
        <w:rPr>
          <w:rFonts w:ascii="GHEA Grapalat" w:hAnsi="GHEA Grapalat"/>
        </w:rPr>
      </w:pPr>
      <w:r w:rsidRPr="00AE2768">
        <w:rPr>
          <w:rFonts w:ascii="GHEA Grapalat" w:hAnsi="GHEA Grapalat"/>
        </w:rPr>
        <w:t xml:space="preserve">Ապրանքի </w:t>
      </w:r>
      <w:r w:rsidR="00096865" w:rsidRPr="00AE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2768">
        <w:rPr>
          <w:rFonts w:ascii="GHEA Grapalat" w:hAnsi="GHEA Grapalat"/>
        </w:rPr>
        <w:t xml:space="preserve">կնքվելիք </w:t>
      </w:r>
      <w:r w:rsidR="00096865" w:rsidRPr="00AE2768">
        <w:rPr>
          <w:rFonts w:ascii="GHEA Grapalat" w:hAnsi="GHEA Grapalat"/>
        </w:rPr>
        <w:t xml:space="preserve">պայմանագրի անբաժանելի մասը, որի նախագիծը ներկայացված է սույն հրավերի N </w:t>
      </w:r>
      <w:r w:rsidR="00177245" w:rsidRPr="00AE2768">
        <w:rPr>
          <w:rFonts w:ascii="GHEA Grapalat" w:hAnsi="GHEA Grapalat"/>
        </w:rPr>
        <w:t>6</w:t>
      </w:r>
      <w:r w:rsidR="00096865" w:rsidRPr="00AE2768">
        <w:rPr>
          <w:rFonts w:ascii="GHEA Grapalat" w:hAnsi="GHEA Grapalat"/>
        </w:rPr>
        <w:t xml:space="preserve"> հավելվածում</w:t>
      </w:r>
      <w:r w:rsidR="004D5671" w:rsidRPr="00AE2768">
        <w:rPr>
          <w:rFonts w:ascii="GHEA Grapalat" w:hAnsi="GHEA Grapalat"/>
        </w:rPr>
        <w:t>։</w:t>
      </w:r>
    </w:p>
    <w:p w:rsidR="0085236E" w:rsidRPr="00AE2768" w:rsidRDefault="00845AA5" w:rsidP="00EF3662">
      <w:pPr>
        <w:pStyle w:val="23"/>
        <w:spacing w:line="240" w:lineRule="auto"/>
        <w:ind w:firstLine="567"/>
        <w:rPr>
          <w:rFonts w:ascii="GHEA Grapalat" w:hAnsi="GHEA Grapalat"/>
        </w:rPr>
      </w:pPr>
      <w:r w:rsidRPr="00AE2768">
        <w:rPr>
          <w:rFonts w:ascii="GHEA Grapalat" w:hAnsi="GHEA Grapalat"/>
        </w:rPr>
        <w:t>1.2 Սույն ընթացակարգի շրջանակում</w:t>
      </w:r>
      <w:r w:rsidR="0085236E" w:rsidRPr="00AE2768">
        <w:rPr>
          <w:rFonts w:ascii="GHEA Grapalat" w:hAnsi="GHEA Grapalat"/>
        </w:rPr>
        <w:t>,ընտրված մասնակցի առաջարկության հիման վրա, կհատկացվի կանխավճար` ներքոհիշյալ չափով և ժամկետներում`</w:t>
      </w:r>
    </w:p>
    <w:p w:rsidR="006C08B6" w:rsidRPr="00AE2768"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AE2768" w:rsidTr="006D1826">
        <w:trPr>
          <w:jc w:val="center"/>
        </w:trPr>
        <w:tc>
          <w:tcPr>
            <w:tcW w:w="6356" w:type="dxa"/>
            <w:gridSpan w:val="2"/>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Կանխավճարի հատկացման</w:t>
            </w:r>
          </w:p>
        </w:tc>
      </w:tr>
      <w:tr w:rsidR="0085236E" w:rsidRPr="00AE2768" w:rsidTr="006D1826">
        <w:trPr>
          <w:jc w:val="center"/>
        </w:trPr>
        <w:tc>
          <w:tcPr>
            <w:tcW w:w="2580"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 xml:space="preserve">առավելագույն չափը </w:t>
            </w:r>
            <w:r w:rsidR="00816505" w:rsidRPr="00AE2768">
              <w:rPr>
                <w:rFonts w:ascii="GHEA Grapalat" w:hAnsi="GHEA Grapalat" w:cs="Sylfaen"/>
                <w:b/>
                <w:i/>
                <w:sz w:val="16"/>
                <w:szCs w:val="16"/>
                <w:lang w:val="es-ES"/>
              </w:rPr>
              <w:t>(</w:t>
            </w:r>
            <w:r w:rsidRPr="00AE2768">
              <w:rPr>
                <w:rFonts w:ascii="GHEA Grapalat" w:hAnsi="GHEA Grapalat" w:cs="Sylfaen"/>
                <w:b/>
                <w:i/>
                <w:sz w:val="16"/>
                <w:szCs w:val="16"/>
                <w:lang w:val="es-ES"/>
              </w:rPr>
              <w:t>ՀՀ դրամ</w:t>
            </w:r>
            <w:r w:rsidR="00816505" w:rsidRPr="00AE2768">
              <w:rPr>
                <w:rFonts w:ascii="GHEA Grapalat" w:hAnsi="GHEA Grapalat" w:cs="Sylfaen"/>
                <w:b/>
                <w:i/>
                <w:sz w:val="16"/>
                <w:szCs w:val="16"/>
                <w:lang w:val="es-ES"/>
              </w:rPr>
              <w:t>)</w:t>
            </w:r>
          </w:p>
        </w:tc>
        <w:tc>
          <w:tcPr>
            <w:tcW w:w="3776"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ժամկետը (</w:t>
            </w:r>
            <w:r w:rsidR="00816505" w:rsidRPr="00AE2768">
              <w:rPr>
                <w:rFonts w:ascii="GHEA Grapalat" w:hAnsi="GHEA Grapalat" w:cs="Sylfaen"/>
                <w:b/>
                <w:i/>
                <w:sz w:val="16"/>
                <w:szCs w:val="16"/>
                <w:lang w:val="es-ES"/>
              </w:rPr>
              <w:t xml:space="preserve">ամիսը, </w:t>
            </w:r>
            <w:r w:rsidRPr="00AE2768">
              <w:rPr>
                <w:rFonts w:ascii="GHEA Grapalat" w:hAnsi="GHEA Grapalat" w:cs="Sylfaen"/>
                <w:b/>
                <w:i/>
                <w:sz w:val="16"/>
                <w:szCs w:val="16"/>
                <w:lang w:val="es-ES"/>
              </w:rPr>
              <w:t>տարեթիվը)</w:t>
            </w: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bl>
    <w:p w:rsidR="0085236E" w:rsidRPr="00AE2768" w:rsidRDefault="0085236E" w:rsidP="00EF3662">
      <w:pPr>
        <w:ind w:firstLine="375"/>
        <w:jc w:val="both"/>
        <w:rPr>
          <w:rFonts w:ascii="GHEA Grapalat" w:hAnsi="GHEA Grapalat"/>
        </w:rPr>
      </w:pPr>
    </w:p>
    <w:p w:rsidR="0085236E" w:rsidRPr="00AE2768" w:rsidRDefault="0085236E" w:rsidP="00EF3662">
      <w:pPr>
        <w:pStyle w:val="23"/>
        <w:spacing w:line="240" w:lineRule="auto"/>
        <w:ind w:firstLine="567"/>
        <w:rPr>
          <w:rFonts w:ascii="GHEA Grapalat" w:hAnsi="GHEA Grapalat"/>
        </w:rPr>
      </w:pPr>
      <w:r w:rsidRPr="00AE2768">
        <w:rPr>
          <w:rFonts w:ascii="GHEA Grapalat" w:hAnsi="GHEA Grapalat"/>
        </w:rPr>
        <w:t xml:space="preserve">Ընդ որում կանխավճարի հատկացումը </w:t>
      </w:r>
      <w:r w:rsidR="00816505" w:rsidRPr="00AE2768">
        <w:rPr>
          <w:rFonts w:ascii="GHEA Grapalat" w:hAnsi="GHEA Grapalat"/>
        </w:rPr>
        <w:t xml:space="preserve">ընտրված մասնակցին </w:t>
      </w:r>
      <w:r w:rsidRPr="00AE2768">
        <w:rPr>
          <w:rFonts w:ascii="GHEA Grapalat" w:hAnsi="GHEA Grapalat"/>
        </w:rPr>
        <w:t>կ</w:t>
      </w:r>
      <w:r w:rsidR="00816505" w:rsidRPr="00AE2768">
        <w:rPr>
          <w:rFonts w:ascii="GHEA Grapalat" w:hAnsi="GHEA Grapalat"/>
        </w:rPr>
        <w:t xml:space="preserve">տրամադրվի </w:t>
      </w:r>
      <w:r w:rsidRPr="00AE2768">
        <w:rPr>
          <w:rFonts w:ascii="GHEA Grapalat" w:hAnsi="GHEA Grapalat"/>
        </w:rPr>
        <w:t xml:space="preserve">սույն հրավերի 1-ին մասի </w:t>
      </w:r>
      <w:r w:rsidR="00EC2345" w:rsidRPr="00AE2768">
        <w:rPr>
          <w:rFonts w:ascii="GHEA Grapalat" w:hAnsi="GHEA Grapalat"/>
        </w:rPr>
        <w:t>10</w:t>
      </w:r>
      <w:r w:rsidR="00F61D7A" w:rsidRPr="00AE2768">
        <w:rPr>
          <w:rFonts w:ascii="GHEA Grapalat" w:hAnsi="GHEA Grapalat"/>
        </w:rPr>
        <w:t>.</w:t>
      </w:r>
      <w:r w:rsidR="00177245" w:rsidRPr="00AE2768">
        <w:rPr>
          <w:rFonts w:ascii="GHEA Grapalat" w:hAnsi="GHEA Grapalat"/>
        </w:rPr>
        <w:t>5</w:t>
      </w:r>
      <w:r w:rsidRPr="00AE2768">
        <w:rPr>
          <w:rFonts w:ascii="GHEA Grapalat" w:hAnsi="GHEA Grapalat"/>
        </w:rPr>
        <w:t xml:space="preserve"> կետով սահմանված պայմաններով</w:t>
      </w:r>
      <w:r w:rsidR="00816505" w:rsidRPr="00AE2768">
        <w:rPr>
          <w:rFonts w:ascii="GHEA Grapalat" w:hAnsi="GHEA Grapalat"/>
        </w:rPr>
        <w:t>, իսկ կանխավճարի մարումը կիրականացվի կնքվելիք պայմանագրով սահմանված կարգով</w:t>
      </w:r>
      <w:r w:rsidRPr="00AE2768">
        <w:rPr>
          <w:rFonts w:ascii="GHEA Grapalat" w:hAnsi="GHEA Grapalat"/>
        </w:rPr>
        <w:t xml:space="preserve">:  </w:t>
      </w:r>
    </w:p>
    <w:p w:rsidR="00096865" w:rsidRPr="00AE2768" w:rsidRDefault="00096865" w:rsidP="00EF3662">
      <w:pPr>
        <w:ind w:firstLine="567"/>
        <w:rPr>
          <w:rFonts w:ascii="GHEA Grapalat" w:hAnsi="GHEA Grapalat" w:cs="Sylfaen"/>
          <w:i/>
          <w:sz w:val="20"/>
          <w:lang w:val="es-ES"/>
        </w:rPr>
      </w:pPr>
    </w:p>
    <w:p w:rsidR="00845AA5" w:rsidRPr="00AE2768" w:rsidRDefault="00845AA5" w:rsidP="00EF3662">
      <w:pPr>
        <w:ind w:firstLine="567"/>
        <w:rPr>
          <w:rFonts w:ascii="GHEA Grapalat" w:hAnsi="GHEA Grapalat" w:cs="Sylfaen"/>
          <w:i/>
          <w:sz w:val="20"/>
          <w:lang w:val="es-ES"/>
        </w:rPr>
      </w:pPr>
    </w:p>
    <w:p w:rsidR="00096865" w:rsidRPr="00AE2768" w:rsidRDefault="002B32D6" w:rsidP="00EF3662">
      <w:pPr>
        <w:jc w:val="center"/>
        <w:rPr>
          <w:rFonts w:ascii="GHEA Grapalat" w:hAnsi="GHEA Grapalat"/>
          <w:b/>
          <w:sz w:val="20"/>
          <w:lang w:val="es-ES"/>
        </w:rPr>
      </w:pPr>
      <w:r w:rsidRPr="00AE2768">
        <w:rPr>
          <w:rFonts w:ascii="GHEA Grapalat" w:hAnsi="GHEA Grapalat"/>
          <w:b/>
          <w:sz w:val="20"/>
          <w:lang w:val="es-ES"/>
        </w:rPr>
        <w:t xml:space="preserve">2.  </w:t>
      </w:r>
      <w:r w:rsidRPr="00AE2768">
        <w:rPr>
          <w:rFonts w:ascii="GHEA Grapalat" w:hAnsi="GHEA Grapalat" w:cs="Sylfaen"/>
          <w:b/>
          <w:sz w:val="20"/>
        </w:rPr>
        <w:t>ՄԱՍՆԱԿՑԻՄԱՍՆԱԿՑՈՒԹՅԱՆԻՐԱՎՈՒՆՔԻՊԱՀԱՆՋՆԵՐԸ</w:t>
      </w:r>
      <w:r w:rsidRPr="00AE2768">
        <w:rPr>
          <w:rFonts w:ascii="GHEA Grapalat" w:hAnsi="GHEA Grapalat"/>
          <w:b/>
          <w:sz w:val="20"/>
          <w:lang w:val="es-ES"/>
        </w:rPr>
        <w:t xml:space="preserve">, </w:t>
      </w:r>
      <w:r w:rsidRPr="00AE2768">
        <w:rPr>
          <w:rFonts w:ascii="GHEA Grapalat" w:hAnsi="GHEA Grapalat" w:cs="Sylfaen"/>
          <w:b/>
          <w:sz w:val="20"/>
        </w:rPr>
        <w:t>ՈՐԱԿԱՎՈՐՄԱՆՉԱՓԱՆԻՇՆԵՐԸ</w:t>
      </w:r>
      <w:r w:rsidRPr="00AE2768">
        <w:rPr>
          <w:rFonts w:ascii="GHEA Grapalat" w:hAnsi="GHEA Grapalat"/>
          <w:b/>
          <w:sz w:val="20"/>
          <w:lang w:val="es-ES"/>
        </w:rPr>
        <w:t xml:space="preserve">  ԵՎ</w:t>
      </w:r>
      <w:r w:rsidRPr="00AE2768">
        <w:rPr>
          <w:rFonts w:ascii="GHEA Grapalat" w:hAnsi="GHEA Grapalat" w:cs="Sylfaen"/>
          <w:b/>
          <w:sz w:val="20"/>
        </w:rPr>
        <w:t>ԴՐԱՆՑ</w:t>
      </w:r>
      <w:r w:rsidRPr="00AE2768">
        <w:rPr>
          <w:rFonts w:ascii="GHEA Grapalat" w:hAnsi="GHEA Grapalat" w:cs="Sylfaen"/>
          <w:b/>
          <w:sz w:val="20"/>
          <w:lang w:val="es-ES"/>
        </w:rPr>
        <w:t>Գ</w:t>
      </w:r>
      <w:r w:rsidRPr="00AE2768">
        <w:rPr>
          <w:rFonts w:ascii="GHEA Grapalat" w:hAnsi="GHEA Grapalat" w:cs="Sylfaen"/>
          <w:b/>
          <w:sz w:val="20"/>
        </w:rPr>
        <w:t>ՆԱՀԱՏՄԱՆԿԱՐ</w:t>
      </w:r>
      <w:r w:rsidRPr="00AE2768">
        <w:rPr>
          <w:rFonts w:ascii="GHEA Grapalat" w:hAnsi="GHEA Grapalat" w:cs="Sylfaen"/>
          <w:b/>
          <w:sz w:val="20"/>
          <w:lang w:val="es-ES"/>
        </w:rPr>
        <w:t>Գ</w:t>
      </w:r>
      <w:r w:rsidRPr="00AE2768">
        <w:rPr>
          <w:rFonts w:ascii="GHEA Grapalat" w:hAnsi="GHEA Grapalat" w:cs="Sylfaen"/>
          <w:b/>
          <w:sz w:val="20"/>
        </w:rPr>
        <w:t>Ը</w:t>
      </w:r>
    </w:p>
    <w:p w:rsidR="00096865" w:rsidRPr="00AE2768" w:rsidRDefault="00096865" w:rsidP="00EF3662">
      <w:pPr>
        <w:ind w:firstLine="567"/>
        <w:jc w:val="both"/>
        <w:rPr>
          <w:rFonts w:ascii="GHEA Grapalat" w:hAnsi="GHEA Grapalat"/>
          <w:szCs w:val="22"/>
          <w:lang w:val="es-ES"/>
        </w:rPr>
      </w:pPr>
    </w:p>
    <w:p w:rsidR="00753E6E" w:rsidRPr="00AE2768" w:rsidRDefault="00096865" w:rsidP="00EF3662">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00753E6E" w:rsidRPr="00AE2768">
        <w:rPr>
          <w:rFonts w:ascii="GHEA Grapalat" w:hAnsi="GHEA Grapalat" w:cs="Sylfaen"/>
          <w:sz w:val="20"/>
          <w:lang w:val="ru-RU"/>
        </w:rPr>
        <w:t>Սույն</w:t>
      </w:r>
      <w:r w:rsidR="006F49AA" w:rsidRPr="00AE2768">
        <w:rPr>
          <w:rFonts w:ascii="GHEA Grapalat" w:hAnsi="GHEA Grapalat" w:cs="Arial Armenian"/>
          <w:sz w:val="20"/>
          <w:lang w:val="es-ES"/>
        </w:rPr>
        <w:t xml:space="preserve">ընթացակարգին </w:t>
      </w:r>
      <w:r w:rsidR="00753E6E" w:rsidRPr="00AE2768">
        <w:rPr>
          <w:rFonts w:ascii="GHEA Grapalat" w:hAnsi="GHEA Grapalat" w:cs="Sylfaen"/>
          <w:sz w:val="20"/>
          <w:lang w:val="ru-RU"/>
        </w:rPr>
        <w:t>մասնակցելուիրավունքչունենանձինք</w:t>
      </w:r>
      <w:r w:rsidR="00753E6E" w:rsidRPr="00AE2768">
        <w:rPr>
          <w:rFonts w:ascii="GHEA Grapalat" w:hAnsi="GHEA Grapalat" w:cs="Sylfaen"/>
          <w:sz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որոնքհայտըներկայացնելուօրվադրությամբդատականկարգովճանաչվելենսնանկ</w:t>
      </w:r>
      <w:r w:rsidRPr="00AE2768">
        <w:rPr>
          <w:rFonts w:ascii="GHEA Grapalat" w:hAnsi="GHEA Grapalat"/>
          <w:sz w:val="20"/>
          <w:szCs w:val="20"/>
          <w:lang w:val="es-ES"/>
        </w:rPr>
        <w:t xml:space="preserve">. </w:t>
      </w:r>
    </w:p>
    <w:p w:rsidR="00753E6E" w:rsidRPr="00AE2768" w:rsidRDefault="00753E6E" w:rsidP="00AB5D5B">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որոնքհայտըներկայացնելուօրվադրությամբ</w:t>
      </w:r>
      <w:r w:rsidRPr="00AE2768">
        <w:rPr>
          <w:rFonts w:ascii="GHEA Grapalat" w:hAnsi="GHEA Grapalat"/>
          <w:sz w:val="20"/>
          <w:szCs w:val="20"/>
        </w:rPr>
        <w:t>հարկայինմարմնիկողմիցվերահսկվողեկամուտներիգծով</w:t>
      </w:r>
      <w:r w:rsidRPr="00AE2768">
        <w:rPr>
          <w:rFonts w:ascii="GHEA Grapalat" w:hAnsi="GHEA Grapalat" w:cs="Sylfaen"/>
          <w:sz w:val="20"/>
          <w:szCs w:val="20"/>
        </w:rPr>
        <w:t>ունենիրենցներկայացրածգնայինառաջարկիմինչևմեկտոկոսը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բայցոչավելի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քանհիսունհազարՀայաստանիՀանրապետությանդրամը</w:t>
      </w:r>
      <w:r w:rsidRPr="00AE2768">
        <w:rPr>
          <w:rFonts w:ascii="GHEA Grapalat" w:hAnsi="GHEA Grapalat"/>
          <w:sz w:val="20"/>
          <w:szCs w:val="20"/>
        </w:rPr>
        <w:t>գերազանցողժամկետանցպարտավորություններ</w:t>
      </w:r>
      <w:r w:rsidRPr="00AE2768">
        <w:rPr>
          <w:rFonts w:ascii="GHEA Grapalat" w:hAnsi="GHEA Grapalat"/>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որոնքկամորոնց</w:t>
      </w:r>
      <w:r w:rsidRPr="00AE2768">
        <w:rPr>
          <w:rFonts w:ascii="GHEA Grapalat" w:hAnsi="GHEA Grapalat" w:cs="Sylfaen"/>
          <w:sz w:val="20"/>
          <w:szCs w:val="20"/>
        </w:rPr>
        <w:t>գործադիրմարմնիներկայացուցիչըհայտըներկայացնելուօրվաննախորդողերեքտարիներիընթացքումդատապարտվածէեղել</w:t>
      </w:r>
      <w:r w:rsidRPr="00AE2768">
        <w:rPr>
          <w:rFonts w:ascii="GHEA Grapalat" w:hAnsi="GHEA Grapalat"/>
          <w:sz w:val="20"/>
          <w:szCs w:val="20"/>
        </w:rPr>
        <w:t>ահաբեկչությանֆինանսավորման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երեխայիշահագործմանկամմարդկայինթրաֆիքինգներառողհանցագործության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հանցավորհամագործակցությունստեղծելուկամդրանմասնակցելու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կաշառքտալուկամկաշառքիմիջնորդությանևօրենքովնախատեսվածտնտեսականգործունեությանդեմուղղվածհանցագործություններիհամար</w:t>
      </w:r>
      <w:r w:rsidRPr="00AE2768">
        <w:rPr>
          <w:rFonts w:ascii="GHEA Grapalat" w:hAnsi="GHEA Grapalat"/>
          <w:sz w:val="20"/>
          <w:szCs w:val="20"/>
          <w:lang w:val="es-ES"/>
        </w:rPr>
        <w:t>,</w:t>
      </w:r>
      <w:r w:rsidRPr="00AE2768">
        <w:rPr>
          <w:rFonts w:ascii="GHEA Grapalat" w:hAnsi="GHEA Grapalat" w:cs="Sylfaen"/>
          <w:sz w:val="20"/>
          <w:szCs w:val="20"/>
        </w:rPr>
        <w:t>բացառությամբայնդեպքերի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երբդատվածությունըօրենքովսահմանվածկարգովհանվածկամմարվածէ</w:t>
      </w:r>
      <w:r w:rsidRPr="00AE2768">
        <w:rPr>
          <w:rFonts w:ascii="GHEA Grapalat" w:hAnsi="GHEA Grapalat"/>
          <w:sz w:val="20"/>
          <w:szCs w:val="20"/>
          <w:lang w:val="es-ES"/>
        </w:rPr>
        <w:t xml:space="preserve">.  </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rPr>
        <w:t>որոնցվերաբերյալհայտըներկայացվելուօրվաննախորդողմեկտարվաընթացքումառկաէօրենքովսահմանվածկարգովկայացվածանբողոքարկելիվարչականակտ</w:t>
      </w:r>
      <w:r w:rsidRPr="00AE2768">
        <w:rPr>
          <w:rFonts w:ascii="GHEA Grapalat" w:hAnsi="GHEA Grapalat"/>
          <w:sz w:val="20"/>
          <w:szCs w:val="20"/>
          <w:lang w:val="es-ES"/>
        </w:rPr>
        <w:t xml:space="preserve">` </w:t>
      </w:r>
      <w:r w:rsidRPr="00AE2768">
        <w:rPr>
          <w:rFonts w:ascii="GHEA Grapalat" w:hAnsi="GHEA Grapalat"/>
          <w:sz w:val="20"/>
          <w:szCs w:val="20"/>
        </w:rPr>
        <w:t>գնումներիոլորտում</w:t>
      </w:r>
      <w:r w:rsidRPr="00AE2768">
        <w:rPr>
          <w:rFonts w:ascii="GHEA Grapalat" w:hAnsi="GHEA Grapalat" w:cs="Sylfaen"/>
          <w:sz w:val="20"/>
          <w:szCs w:val="20"/>
        </w:rPr>
        <w:t>հակամրցակցայինհամաձայնությանկամգերիշխողդիրքիչարաշահմանհամար</w:t>
      </w:r>
      <w:r w:rsidRPr="00AE2768">
        <w:rPr>
          <w:rFonts w:ascii="GHEA Grapalat" w:hAnsi="GHEA Grapalat" w:cs="Sylfaen"/>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AE2768">
        <w:rPr>
          <w:rFonts w:ascii="GHEA Grapalat" w:hAnsi="GHEA Grapalat" w:cs="Sylfaen"/>
          <w:sz w:val="20"/>
          <w:szCs w:val="20"/>
          <w:lang w:val="es-ES"/>
        </w:rPr>
        <w:t xml:space="preserve">. </w:t>
      </w:r>
    </w:p>
    <w:p w:rsidR="00753E6E" w:rsidRPr="00AE2768" w:rsidRDefault="00753E6E" w:rsidP="00EF3662">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որոնքհայտըներկայացնելուօրվադրությամբ</w:t>
      </w:r>
      <w:r w:rsidRPr="00AE2768">
        <w:rPr>
          <w:rFonts w:ascii="GHEA Grapalat" w:hAnsi="GHEA Grapalat" w:cs="Sylfaen"/>
          <w:sz w:val="20"/>
          <w:szCs w:val="20"/>
        </w:rPr>
        <w:t>ներառվածենգնումներիգործընթացինմասնակցելուիրավունքչունեցողմասնակիցներիցուցակում</w:t>
      </w:r>
      <w:r w:rsidRPr="00AE2768">
        <w:rPr>
          <w:rFonts w:ascii="GHEA Grapalat" w:hAnsi="GHEA Grapalat"/>
          <w:sz w:val="20"/>
          <w:szCs w:val="20"/>
          <w:lang w:val="es-ES"/>
        </w:rPr>
        <w:t>:</w:t>
      </w:r>
    </w:p>
    <w:p w:rsidR="00990561" w:rsidRPr="00AE2768" w:rsidRDefault="00990561" w:rsidP="00EF3662">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AE2768" w:rsidRDefault="00753E6E" w:rsidP="00EF3662">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կետովնախատեսվածգրավորհայտարարություն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Բացիսույնկետովնախատեսվածհայտարարությունիցմասնակցությանիրավունքիգնահատմանհամարմասնակցից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այդթվումընտրվածմասնակցիցայլփաստաթղթերկամհիմնավորումներչենկարողպահանջվել</w:t>
      </w:r>
      <w:r w:rsidR="00EB487B" w:rsidRPr="00AE2768">
        <w:rPr>
          <w:rFonts w:ascii="GHEA Grapalat" w:hAnsi="GHEA Grapalat" w:cs="Sylfaen"/>
          <w:sz w:val="20"/>
          <w:lang w:val="es-ES"/>
        </w:rPr>
        <w:t>:</w:t>
      </w:r>
      <w:r w:rsidR="007A4BB9" w:rsidRPr="00AE2768">
        <w:rPr>
          <w:rFonts w:ascii="GHEA Grapalat" w:hAnsi="GHEA Grapalat" w:cs="Tahoma"/>
          <w:sz w:val="20"/>
        </w:rPr>
        <w:t>Մասնակցիհայտ</w:t>
      </w:r>
      <w:r w:rsidR="007A4BB9" w:rsidRPr="00AE2768">
        <w:rPr>
          <w:rFonts w:ascii="GHEA Grapalat" w:hAnsi="GHEA Grapalat" w:cs="Tahoma"/>
          <w:sz w:val="20"/>
        </w:rPr>
        <w:lastRenderedPageBreak/>
        <w:t>արարությանիսկությունըգնահատողհանձնաժողովը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այսուհետ</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գնահատումէսույնհրավերովսահմանվածպայմաններով</w:t>
      </w:r>
      <w:r w:rsidR="007A4BB9" w:rsidRPr="00AE2768">
        <w:rPr>
          <w:rFonts w:ascii="GHEA Grapalat" w:hAnsi="GHEA Grapalat" w:cs="Tahoma"/>
          <w:sz w:val="20"/>
          <w:lang w:val="es-ES"/>
        </w:rPr>
        <w:t>:</w:t>
      </w:r>
    </w:p>
    <w:p w:rsidR="00BA3554" w:rsidRPr="00AE2768" w:rsidRDefault="00BA3554" w:rsidP="00EF3662">
      <w:pPr>
        <w:ind w:firstLine="720"/>
        <w:jc w:val="both"/>
        <w:rPr>
          <w:rFonts w:ascii="GHEA Grapalat" w:hAnsi="GHEA Grapalat"/>
          <w:sz w:val="20"/>
          <w:szCs w:val="20"/>
          <w:lang w:val="es-ES"/>
        </w:rPr>
      </w:pPr>
      <w:r w:rsidRPr="00AE2768">
        <w:rPr>
          <w:rFonts w:ascii="GHEA Grapalat" w:hAnsi="GHEA Grapalat" w:cs="Tahoma"/>
          <w:sz w:val="20"/>
          <w:szCs w:val="20"/>
          <w:lang w:val="es-ES"/>
        </w:rPr>
        <w:t>2.</w:t>
      </w:r>
      <w:r w:rsidR="007968A3" w:rsidRPr="00AE2768">
        <w:rPr>
          <w:rFonts w:ascii="GHEA Grapalat" w:hAnsi="GHEA Grapalat" w:cs="Tahoma"/>
          <w:sz w:val="20"/>
          <w:szCs w:val="20"/>
          <w:lang w:val="es-ES"/>
        </w:rPr>
        <w:t>3</w:t>
      </w:r>
      <w:r w:rsidRPr="00AE2768">
        <w:rPr>
          <w:rFonts w:ascii="GHEA Grapalat" w:hAnsi="GHEA Grapalat" w:cs="Sylfaen"/>
          <w:sz w:val="20"/>
          <w:szCs w:val="20"/>
        </w:rPr>
        <w:t>Արգելվումէ</w:t>
      </w:r>
      <w:r w:rsidRPr="00AE2768">
        <w:rPr>
          <w:rFonts w:ascii="GHEA Grapalat" w:hAnsi="GHEA Grapalat"/>
          <w:sz w:val="20"/>
          <w:szCs w:val="20"/>
        </w:rPr>
        <w:t>սույնկետովսահմանվածփոխկապակցվածանձանցև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կողմիցհիմնադրվածկամավելիքանհիսունտոկոսմիևնույնանձի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պատկանողբաժնեմաս</w:t>
      </w:r>
      <w:r w:rsidR="001B0D9A" w:rsidRPr="00AE2768">
        <w:rPr>
          <w:rFonts w:ascii="GHEA Grapalat" w:hAnsi="GHEA Grapalat"/>
          <w:sz w:val="20"/>
          <w:szCs w:val="20"/>
          <w:lang w:val="es-ES"/>
        </w:rPr>
        <w:t>(</w:t>
      </w:r>
      <w:r w:rsidR="001B0D9A" w:rsidRPr="00AE2768">
        <w:rPr>
          <w:rFonts w:ascii="GHEA Grapalat" w:hAnsi="GHEA Grapalat"/>
          <w:sz w:val="20"/>
          <w:szCs w:val="20"/>
        </w:rPr>
        <w:t>փայաբաժին</w:t>
      </w:r>
      <w:r w:rsidR="001B0D9A" w:rsidRPr="00AE2768">
        <w:rPr>
          <w:rFonts w:ascii="GHEA Grapalat" w:hAnsi="GHEA Grapalat"/>
          <w:sz w:val="20"/>
          <w:szCs w:val="20"/>
          <w:lang w:val="es-ES"/>
        </w:rPr>
        <w:t xml:space="preserve">) </w:t>
      </w:r>
      <w:r w:rsidRPr="00AE2768">
        <w:rPr>
          <w:rFonts w:ascii="GHEA Grapalat" w:hAnsi="GHEA Grapalat" w:cs="Sylfaen"/>
          <w:sz w:val="20"/>
          <w:szCs w:val="20"/>
        </w:rPr>
        <w:t>ունեցողկազմակերպություններիմիաժամանակյամասնակցությունը</w:t>
      </w:r>
      <w:r w:rsidR="00EB487B" w:rsidRPr="00AE2768">
        <w:rPr>
          <w:rFonts w:ascii="GHEA Grapalat" w:hAnsi="GHEA Grapalat"/>
          <w:sz w:val="20"/>
          <w:szCs w:val="20"/>
        </w:rPr>
        <w:t>սույն</w:t>
      </w:r>
      <w:r w:rsidR="0028726A" w:rsidRPr="00AE2768">
        <w:rPr>
          <w:rFonts w:ascii="GHEA Grapalat" w:hAnsi="GHEA Grapalat"/>
          <w:sz w:val="20"/>
          <w:szCs w:val="20"/>
        </w:rPr>
        <w:t>ընթացակարգին</w:t>
      </w:r>
      <w:r w:rsidR="008628EC" w:rsidRPr="00AE2768">
        <w:rPr>
          <w:rFonts w:ascii="GHEA Grapalat" w:hAnsi="GHEA Grapalat" w:cs="Sylfaen"/>
          <w:sz w:val="20"/>
          <w:szCs w:val="20"/>
          <w:lang w:val="es-ES"/>
        </w:rPr>
        <w:t>(</w:t>
      </w:r>
      <w:r w:rsidR="008628EC" w:rsidRPr="00AE2768">
        <w:rPr>
          <w:rFonts w:ascii="GHEA Grapalat" w:hAnsi="GHEA Grapalat" w:cs="Sylfaen"/>
          <w:sz w:val="20"/>
          <w:szCs w:val="20"/>
        </w:rPr>
        <w:t>միևնույնչափաբաժնին</w:t>
      </w:r>
      <w:r w:rsidR="008628EC" w:rsidRPr="00AE2768">
        <w:rPr>
          <w:rFonts w:ascii="GHEA Grapalat" w:hAnsi="GHEA Grapalat" w:cs="Sylfaen"/>
          <w:sz w:val="20"/>
          <w:szCs w:val="20"/>
          <w:lang w:val="es-ES"/>
        </w:rPr>
        <w:t>),</w:t>
      </w:r>
      <w:r w:rsidRPr="00AE2768">
        <w:rPr>
          <w:rFonts w:ascii="GHEA Grapalat" w:hAnsi="GHEA Grapalat" w:cs="Sylfaen"/>
          <w:sz w:val="20"/>
          <w:szCs w:val="20"/>
        </w:rPr>
        <w:t>բացառությամբպետությանկամհամայնքներիկողմիցհիմնադրվածկազմակերպություններիև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rPr>
        <w:t>գ</w:t>
      </w:r>
      <w:r w:rsidRPr="00AE2768">
        <w:rPr>
          <w:rFonts w:ascii="GHEA Grapalat" w:hAnsi="GHEA Grapalat" w:cs="Sylfaen"/>
          <w:sz w:val="20"/>
        </w:rPr>
        <w:t>ործունեությանկար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szCs w:val="20"/>
        </w:rPr>
        <w:t>մասնակցությանդեպքերի</w:t>
      </w:r>
      <w:r w:rsidRPr="00AE2768">
        <w:rPr>
          <w:rFonts w:ascii="GHEA Grapalat" w:hAnsi="GHEA Grapalat" w:cs="Sylfaen"/>
          <w:sz w:val="20"/>
          <w:szCs w:val="20"/>
          <w:lang w:val="es-ES"/>
        </w:rPr>
        <w:t>:</w:t>
      </w:r>
    </w:p>
    <w:p w:rsidR="00D5674E" w:rsidRPr="00AE2768" w:rsidRDefault="009F18D0" w:rsidP="00EF3662">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00EB487B" w:rsidRPr="00AE2768">
        <w:rPr>
          <w:rFonts w:ascii="GHEA Grapalat" w:hAnsi="GHEA Grapalat"/>
          <w:sz w:val="20"/>
          <w:szCs w:val="20"/>
        </w:rPr>
        <w:t>կետի</w:t>
      </w:r>
      <w:r w:rsidR="00D5674E" w:rsidRPr="00AE2768">
        <w:rPr>
          <w:rFonts w:ascii="GHEA Grapalat" w:hAnsi="GHEA Grapalat"/>
          <w:sz w:val="20"/>
          <w:szCs w:val="20"/>
          <w:lang w:val="hy-AM"/>
        </w:rPr>
        <w:t>իմաստով`</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E2768" w:rsidRDefault="00D5674E" w:rsidP="00EF3662">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E2768" w:rsidRDefault="00D5674E" w:rsidP="00EF3662">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32B72" w:rsidRDefault="00096865" w:rsidP="003E093F">
      <w:pPr>
        <w:ind w:firstLine="567"/>
        <w:jc w:val="both"/>
        <w:rPr>
          <w:rFonts w:ascii="GHEA Grapalat" w:hAnsi="GHEA Grapalat" w:cs="Arial"/>
          <w:sz w:val="20"/>
          <w:lang w:val="hy-AM"/>
        </w:rPr>
      </w:pPr>
      <w:r w:rsidRPr="00A32B72">
        <w:rPr>
          <w:rFonts w:ascii="GHEA Grapalat" w:hAnsi="GHEA Grapalat" w:cs="Arial Armenian"/>
          <w:sz w:val="20"/>
          <w:lang w:val="hy-AM"/>
        </w:rPr>
        <w:t>2.</w:t>
      </w:r>
      <w:r w:rsidR="007968A3" w:rsidRPr="00A32B72">
        <w:rPr>
          <w:rFonts w:ascii="GHEA Grapalat" w:hAnsi="GHEA Grapalat" w:cs="Arial Armenian"/>
          <w:sz w:val="20"/>
          <w:lang w:val="hy-AM"/>
        </w:rPr>
        <w:t>4</w:t>
      </w:r>
      <w:r w:rsidRPr="00A32B72">
        <w:rPr>
          <w:rFonts w:ascii="GHEA Grapalat" w:hAnsi="GHEA Grapalat" w:cs="Sylfaen"/>
          <w:sz w:val="20"/>
          <w:lang w:val="hy-AM"/>
        </w:rPr>
        <w:t>Մասնակիցը</w:t>
      </w:r>
      <w:r w:rsidR="003A7A32" w:rsidRPr="00A32B72">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AE2768" w:rsidRDefault="000A6B75" w:rsidP="00EF3662">
      <w:pPr>
        <w:pStyle w:val="norm"/>
        <w:spacing w:line="240" w:lineRule="auto"/>
        <w:ind w:firstLine="540"/>
        <w:rPr>
          <w:rFonts w:ascii="GHEA Grapalat" w:hAnsi="GHEA Grapalat" w:cs="Sylfaen"/>
          <w:sz w:val="20"/>
          <w:szCs w:val="24"/>
          <w:lang w:val="af-ZA" w:eastAsia="en-US"/>
        </w:rPr>
      </w:pPr>
      <w:r w:rsidRPr="000D08B4">
        <w:rPr>
          <w:rFonts w:ascii="GHEA Grapalat" w:hAnsi="GHEA Grapalat" w:cs="Sylfaen"/>
          <w:sz w:val="20"/>
          <w:szCs w:val="24"/>
          <w:lang w:val="hy-AM" w:eastAsia="en-US"/>
        </w:rPr>
        <w:t>2.</w:t>
      </w:r>
      <w:r w:rsidR="006265F4" w:rsidRPr="000D08B4">
        <w:rPr>
          <w:rFonts w:ascii="GHEA Grapalat" w:hAnsi="GHEA Grapalat" w:cs="Sylfaen"/>
          <w:sz w:val="20"/>
          <w:szCs w:val="24"/>
          <w:lang w:val="hy-AM" w:eastAsia="en-US"/>
        </w:rPr>
        <w:t xml:space="preserve">5 </w:t>
      </w:r>
      <w:r w:rsidRPr="000D08B4">
        <w:rPr>
          <w:rFonts w:ascii="GHEA Grapalat" w:hAnsi="GHEA Grapalat" w:cs="Sylfaen"/>
          <w:sz w:val="20"/>
          <w:szCs w:val="24"/>
          <w:lang w:val="hy-AM" w:eastAsia="en-US"/>
        </w:rPr>
        <w:t>Սույն ընթացակարգի շրջանակում կնքվելիք պայմանագիրըկարող</w:t>
      </w:r>
      <w:r w:rsidRPr="00AE2768">
        <w:rPr>
          <w:rFonts w:ascii="GHEA Grapalat" w:hAnsi="GHEA Grapalat" w:cs="Sylfaen"/>
          <w:sz w:val="20"/>
          <w:szCs w:val="24"/>
          <w:lang w:val="af-ZA" w:eastAsia="en-US"/>
        </w:rPr>
        <w:t xml:space="preserve"> է </w:t>
      </w:r>
      <w:r w:rsidRPr="000D08B4">
        <w:rPr>
          <w:rFonts w:ascii="GHEA Grapalat" w:hAnsi="GHEA Grapalat" w:cs="Sylfaen"/>
          <w:sz w:val="20"/>
          <w:szCs w:val="24"/>
          <w:lang w:val="hy-AM" w:eastAsia="en-US"/>
        </w:rPr>
        <w:t>իրականացվելգործակալությանպայմանագիրկնքելումիջոցով։</w:t>
      </w:r>
      <w:r w:rsidRPr="009221F7">
        <w:rPr>
          <w:rFonts w:ascii="GHEA Grapalat" w:hAnsi="GHEA Grapalat" w:cs="Sylfaen"/>
          <w:sz w:val="20"/>
          <w:szCs w:val="24"/>
          <w:lang w:val="hy-AM" w:eastAsia="en-US"/>
        </w:rPr>
        <w:t>Գործակալությանպայմանագրիկողմչիկարողհանդիսանալսույնընթացակարգին</w:t>
      </w:r>
      <w:r w:rsidR="003A7A32" w:rsidRPr="00AE2768">
        <w:rPr>
          <w:rFonts w:ascii="GHEA Grapalat" w:hAnsi="GHEA Grapalat" w:cs="Sylfaen"/>
          <w:sz w:val="20"/>
          <w:lang w:val="af-ZA"/>
        </w:rPr>
        <w:t>(</w:t>
      </w:r>
      <w:r w:rsidR="003A7A32" w:rsidRPr="009221F7">
        <w:rPr>
          <w:rFonts w:ascii="GHEA Grapalat" w:hAnsi="GHEA Grapalat" w:cs="Sylfaen"/>
          <w:sz w:val="20"/>
          <w:lang w:val="hy-AM"/>
        </w:rPr>
        <w:t>միևնույնչափաբաժնին</w:t>
      </w:r>
      <w:r w:rsidR="003A7A32" w:rsidRPr="00AE2768">
        <w:rPr>
          <w:rFonts w:ascii="GHEA Grapalat" w:hAnsi="GHEA Grapalat" w:cs="Sylfaen"/>
          <w:sz w:val="20"/>
          <w:lang w:val="af-ZA"/>
        </w:rPr>
        <w:t xml:space="preserve">) </w:t>
      </w:r>
      <w:r w:rsidRPr="009221F7">
        <w:rPr>
          <w:rFonts w:ascii="GHEA Grapalat" w:hAnsi="GHEA Grapalat" w:cs="Sylfaen"/>
          <w:sz w:val="20"/>
          <w:szCs w:val="24"/>
          <w:lang w:val="hy-AM" w:eastAsia="en-US"/>
        </w:rPr>
        <w:t>մասնակցելունպատակովհայտներկայացրածմասնակիցը</w:t>
      </w:r>
      <w:r w:rsidRPr="00AE2768">
        <w:rPr>
          <w:rFonts w:ascii="GHEA Grapalat" w:hAnsi="GHEA Grapalat" w:cs="Sylfaen"/>
          <w:sz w:val="20"/>
          <w:szCs w:val="24"/>
          <w:lang w:val="af-ZA" w:eastAsia="en-US"/>
        </w:rPr>
        <w:t xml:space="preserve">: </w:t>
      </w:r>
    </w:p>
    <w:p w:rsidR="000A6B75" w:rsidRPr="00AE2768" w:rsidRDefault="000A6B75" w:rsidP="00EF3662">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006265F4" w:rsidRPr="000D08B4">
        <w:rPr>
          <w:rFonts w:ascii="GHEA Grapalat" w:hAnsi="GHEA Grapalat" w:cs="Sylfaen"/>
          <w:szCs w:val="24"/>
        </w:rPr>
        <w:t xml:space="preserve">6 </w:t>
      </w:r>
      <w:r w:rsidRPr="009221F7">
        <w:rPr>
          <w:rFonts w:ascii="GHEA Grapalat" w:hAnsi="GHEA Grapalat" w:cs="Sylfaen"/>
          <w:szCs w:val="24"/>
          <w:lang w:val="hy-AM"/>
        </w:rPr>
        <w:t>Մասնակիցներըկարողենսույնընթացակարգինմասնակցելհամատեղգործունեությանկարգով</w:t>
      </w:r>
      <w:r w:rsidRPr="00AE2768">
        <w:rPr>
          <w:rFonts w:ascii="GHEA Grapalat" w:hAnsi="GHEA Grapalat" w:cs="Sylfaen"/>
          <w:szCs w:val="24"/>
        </w:rPr>
        <w:t xml:space="preserve"> (</w:t>
      </w:r>
      <w:r w:rsidRPr="009221F7">
        <w:rPr>
          <w:rFonts w:ascii="GHEA Grapalat" w:hAnsi="GHEA Grapalat" w:cs="Sylfaen"/>
          <w:szCs w:val="24"/>
          <w:lang w:val="hy-AM"/>
        </w:rPr>
        <w:t>կոնսորցիումով</w:t>
      </w:r>
      <w:r w:rsidRPr="00AE2768">
        <w:rPr>
          <w:rFonts w:ascii="GHEA Grapalat" w:hAnsi="GHEA Grapalat" w:cs="Sylfaen"/>
          <w:szCs w:val="24"/>
        </w:rPr>
        <w:t>)</w:t>
      </w:r>
      <w:r w:rsidRPr="009221F7">
        <w:rPr>
          <w:rFonts w:ascii="GHEA Grapalat" w:hAnsi="GHEA Grapalat" w:cs="Sylfaen"/>
          <w:szCs w:val="24"/>
          <w:lang w:val="hy-AM"/>
        </w:rPr>
        <w:t>։Նմանդեպքում</w:t>
      </w:r>
      <w:r w:rsidRPr="00AE2768">
        <w:rPr>
          <w:rFonts w:ascii="GHEA Grapalat" w:hAnsi="GHEA Grapalat" w:cs="Sylfaen"/>
          <w:szCs w:val="24"/>
        </w:rPr>
        <w:t>`</w:t>
      </w:r>
    </w:p>
    <w:p w:rsidR="000A6B75" w:rsidRPr="00AE2768" w:rsidRDefault="006265F4" w:rsidP="00EF3662">
      <w:pPr>
        <w:pStyle w:val="23"/>
        <w:spacing w:line="240" w:lineRule="auto"/>
        <w:rPr>
          <w:rFonts w:ascii="GHEA Grapalat" w:hAnsi="GHEA Grapalat" w:cs="Sylfaen"/>
          <w:szCs w:val="24"/>
        </w:rPr>
      </w:pPr>
      <w:r w:rsidRPr="00AE2768">
        <w:rPr>
          <w:rFonts w:ascii="GHEA Grapalat" w:hAnsi="GHEA Grapalat" w:cs="Sylfaen"/>
          <w:szCs w:val="24"/>
        </w:rPr>
        <w:t>1</w:t>
      </w:r>
      <w:r w:rsidR="000A6B75" w:rsidRPr="00AE2768">
        <w:rPr>
          <w:rFonts w:ascii="GHEA Grapalat" w:hAnsi="GHEA Grapalat" w:cs="Sylfaen"/>
          <w:szCs w:val="24"/>
        </w:rPr>
        <w:t xml:space="preserve">) </w:t>
      </w:r>
      <w:r w:rsidR="000A6B75" w:rsidRPr="009221F7">
        <w:rPr>
          <w:rFonts w:ascii="GHEA Grapalat" w:hAnsi="GHEA Grapalat" w:cs="Sylfaen"/>
          <w:szCs w:val="24"/>
          <w:lang w:val="hy-AM"/>
        </w:rPr>
        <w:t>համատեղգործունեությանպայմանագրիկողմերիցորևէմեկըչիկարողնույնընթացակարգին</w:t>
      </w:r>
      <w:r w:rsidR="003A7A32" w:rsidRPr="00AE2768">
        <w:rPr>
          <w:rFonts w:ascii="GHEA Grapalat" w:hAnsi="GHEA Grapalat" w:cs="Sylfaen"/>
        </w:rPr>
        <w:t>(</w:t>
      </w:r>
      <w:r w:rsidR="003A7A32" w:rsidRPr="009221F7">
        <w:rPr>
          <w:rFonts w:ascii="GHEA Grapalat" w:hAnsi="GHEA Grapalat" w:cs="Sylfaen"/>
          <w:lang w:val="hy-AM"/>
        </w:rPr>
        <w:t>միևնույնչափաբաժնին</w:t>
      </w:r>
      <w:r w:rsidR="003A7A32" w:rsidRPr="00AE2768">
        <w:rPr>
          <w:rFonts w:ascii="GHEA Grapalat" w:hAnsi="GHEA Grapalat" w:cs="Sylfaen"/>
        </w:rPr>
        <w:t xml:space="preserve">) </w:t>
      </w:r>
      <w:r w:rsidR="000A6B75" w:rsidRPr="009221F7">
        <w:rPr>
          <w:rFonts w:ascii="GHEA Grapalat" w:hAnsi="GHEA Grapalat" w:cs="Sylfaen"/>
          <w:szCs w:val="24"/>
          <w:lang w:val="hy-AM"/>
        </w:rPr>
        <w:t>ներկայացնելառանձինհայտ</w:t>
      </w:r>
      <w:r w:rsidR="000A6B75" w:rsidRPr="00AE2768">
        <w:rPr>
          <w:rFonts w:ascii="GHEA Grapalat" w:hAnsi="GHEA Grapalat" w:cs="Sylfaen"/>
          <w:szCs w:val="24"/>
        </w:rPr>
        <w:t xml:space="preserve">: </w:t>
      </w:r>
      <w:r w:rsidR="000A6B75" w:rsidRPr="009221F7">
        <w:rPr>
          <w:rFonts w:ascii="GHEA Grapalat" w:hAnsi="GHEA Grapalat" w:cs="Sylfaen"/>
          <w:szCs w:val="24"/>
          <w:lang w:val="hy-AM"/>
        </w:rPr>
        <w:t>Սույնպարբերությանպահանջիչպահպանմանդեպքում</w:t>
      </w:r>
      <w:r w:rsidR="000A6B75" w:rsidRPr="00AE2768">
        <w:rPr>
          <w:rFonts w:ascii="GHEA Grapalat" w:hAnsi="GHEA Grapalat" w:cs="Sylfaen"/>
          <w:szCs w:val="24"/>
        </w:rPr>
        <w:t xml:space="preserve">` </w:t>
      </w:r>
      <w:r w:rsidR="000A6B75" w:rsidRPr="009221F7">
        <w:rPr>
          <w:rFonts w:ascii="GHEA Grapalat" w:hAnsi="GHEA Grapalat" w:cs="Sylfaen"/>
          <w:szCs w:val="24"/>
          <w:lang w:val="hy-AM"/>
        </w:rPr>
        <w:t>հայտերիբացմաննիստումմերժվումենինչպեսհամատեղգործունեությանկարգով</w:t>
      </w:r>
      <w:r w:rsidR="000A6B75" w:rsidRPr="00AE2768">
        <w:rPr>
          <w:rFonts w:ascii="GHEA Grapalat" w:hAnsi="GHEA Grapalat" w:cs="Sylfaen"/>
          <w:szCs w:val="24"/>
        </w:rPr>
        <w:t xml:space="preserve">, </w:t>
      </w:r>
      <w:r w:rsidR="000A6B75" w:rsidRPr="009221F7">
        <w:rPr>
          <w:rFonts w:ascii="GHEA Grapalat" w:hAnsi="GHEA Grapalat" w:cs="Sylfaen"/>
          <w:szCs w:val="24"/>
          <w:lang w:val="hy-AM"/>
        </w:rPr>
        <w:t>այնպեսէլառանձիններկայացվածհայտերը</w:t>
      </w:r>
      <w:r w:rsidR="000A6B75" w:rsidRPr="00AE2768">
        <w:rPr>
          <w:rFonts w:ascii="GHEA Grapalat" w:hAnsi="GHEA Grapalat" w:cs="Sylfaen"/>
          <w:szCs w:val="24"/>
        </w:rPr>
        <w:t>.</w:t>
      </w:r>
    </w:p>
    <w:p w:rsidR="000A6B75" w:rsidRPr="00AE2768" w:rsidRDefault="006265F4"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2</w:t>
      </w:r>
      <w:r w:rsidR="000A6B75" w:rsidRPr="00AE2768">
        <w:rPr>
          <w:rFonts w:ascii="GHEA Grapalat" w:hAnsi="GHEA Grapalat" w:cs="Sylfaen"/>
          <w:szCs w:val="24"/>
        </w:rPr>
        <w:t>) Մ</w:t>
      </w:r>
      <w:r w:rsidR="000A6B75" w:rsidRPr="00AE2768">
        <w:rPr>
          <w:rFonts w:ascii="GHEA Grapalat" w:hAnsi="GHEA Grapalat" w:cs="Sylfaen"/>
          <w:szCs w:val="24"/>
          <w:lang w:val="ru-RU"/>
        </w:rPr>
        <w:t>ասնակիցներըկրումենհամատեղևհամապարտպատասխանատվություն</w:t>
      </w:r>
      <w:r w:rsidR="000A6B75" w:rsidRPr="00AE2768">
        <w:rPr>
          <w:rFonts w:ascii="GHEA Grapalat" w:hAnsi="GHEA Grapalat" w:cs="Sylfaen"/>
          <w:szCs w:val="24"/>
        </w:rPr>
        <w:t>:Ընդ որում,</w:t>
      </w:r>
      <w:r w:rsidR="000A6B75" w:rsidRPr="00AE2768">
        <w:rPr>
          <w:rFonts w:ascii="GHEA Grapalat" w:hAnsi="GHEA Grapalat" w:cs="Sylfaen"/>
          <w:szCs w:val="24"/>
          <w:lang w:val="ru-RU"/>
        </w:rPr>
        <w:t>կոնսորցիումիանդամիկոնսորցիումիցդուրսգալուդեպքումկոնսորցիումիհետ</w:t>
      </w:r>
      <w:r w:rsidR="00AE4008" w:rsidRPr="00AE2768">
        <w:rPr>
          <w:rFonts w:ascii="GHEA Grapalat" w:hAnsi="GHEA Grapalat" w:cs="Sylfaen"/>
          <w:szCs w:val="24"/>
          <w:lang w:val="en-US"/>
        </w:rPr>
        <w:t>պ</w:t>
      </w:r>
      <w:r w:rsidR="000A6B75" w:rsidRPr="00AE2768">
        <w:rPr>
          <w:rFonts w:ascii="GHEA Grapalat" w:hAnsi="GHEA Grapalat"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AE2768">
        <w:rPr>
          <w:rFonts w:ascii="GHEA Grapalat" w:hAnsi="GHEA Grapalat" w:cs="Sylfaen"/>
          <w:szCs w:val="24"/>
          <w:lang w:val="hy-AM"/>
        </w:rPr>
        <w:t>:</w:t>
      </w:r>
    </w:p>
    <w:p w:rsidR="00096865" w:rsidRPr="00AE2768" w:rsidRDefault="00096865" w:rsidP="00EF3662">
      <w:pPr>
        <w:ind w:firstLine="567"/>
        <w:jc w:val="both"/>
        <w:rPr>
          <w:rFonts w:ascii="GHEA Grapalat" w:hAnsi="GHEA Grapalat"/>
          <w:b/>
          <w:sz w:val="20"/>
          <w:lang w:val="af-ZA"/>
        </w:rPr>
      </w:pPr>
    </w:p>
    <w:p w:rsidR="00B051BE" w:rsidRPr="00AE2768" w:rsidRDefault="00B051BE"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096865" w:rsidRPr="00AE2768" w:rsidRDefault="002B32D6" w:rsidP="00EF3662">
      <w:pPr>
        <w:jc w:val="center"/>
        <w:rPr>
          <w:rFonts w:ascii="GHEA Grapalat" w:hAnsi="GHEA Grapalat" w:cs="Arial"/>
          <w:b/>
          <w:sz w:val="20"/>
          <w:lang w:val="af-ZA"/>
        </w:rPr>
      </w:pPr>
      <w:r w:rsidRPr="00AE2768">
        <w:rPr>
          <w:rFonts w:ascii="GHEA Grapalat" w:hAnsi="GHEA Grapalat"/>
          <w:b/>
          <w:sz w:val="20"/>
          <w:lang w:val="af-ZA"/>
        </w:rPr>
        <w:t xml:space="preserve">3.  </w:t>
      </w:r>
      <w:r w:rsidRPr="00AE2768">
        <w:rPr>
          <w:rFonts w:ascii="GHEA Grapalat" w:hAnsi="GHEA Grapalat" w:cs="Sylfaen"/>
          <w:b/>
          <w:sz w:val="20"/>
        </w:rPr>
        <w:t>ՀՐԱՎԵՐԻՊԱՐԶԱԲԱՆՈՒՄԸ</w:t>
      </w:r>
      <w:r w:rsidRPr="00AE2768">
        <w:rPr>
          <w:rFonts w:ascii="GHEA Grapalat" w:hAnsi="GHEA Grapalat" w:cs="Arial"/>
          <w:b/>
          <w:sz w:val="20"/>
        </w:rPr>
        <w:t>ԵՎ</w:t>
      </w:r>
      <w:r w:rsidRPr="00AE2768">
        <w:rPr>
          <w:rFonts w:ascii="GHEA Grapalat" w:hAnsi="GHEA Grapalat" w:cs="Sylfaen"/>
          <w:b/>
          <w:sz w:val="20"/>
        </w:rPr>
        <w:t>ՀՐԱՎԵՐՈՒՄՓՈՓՈԽՈՒԹՅՈՒՆԿԱՏԱՐԵԼՈՒԿԱՐԳԸ</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w:t>
      </w:r>
      <w:r w:rsidR="00525BD2" w:rsidRPr="00AE2768">
        <w:rPr>
          <w:rFonts w:ascii="GHEA Grapalat" w:hAnsi="GHEA Grapalat" w:cs="Arial"/>
          <w:sz w:val="20"/>
          <w:lang w:val="af-ZA"/>
        </w:rPr>
        <w:t>9</w:t>
      </w:r>
      <w:r w:rsidRPr="00AE2768">
        <w:rPr>
          <w:rFonts w:ascii="GHEA Grapalat" w:hAnsi="GHEA Grapalat" w:cs="Arial"/>
          <w:sz w:val="20"/>
          <w:lang w:val="af-ZA"/>
        </w:rPr>
        <w:t>-</w:t>
      </w:r>
      <w:r w:rsidRPr="00AE2768">
        <w:rPr>
          <w:rFonts w:ascii="GHEA Grapalat" w:hAnsi="GHEA Grapalat" w:cs="Sylfaen"/>
          <w:sz w:val="20"/>
        </w:rPr>
        <w:t>րդհոդվածիհամաձայն</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ասնակիցնիրավունքունի</w:t>
      </w:r>
      <w:r w:rsidR="00AE4008" w:rsidRPr="00AE2768">
        <w:rPr>
          <w:rFonts w:ascii="GHEA Grapalat" w:hAnsi="GHEA Grapalat" w:cs="Sylfaen"/>
          <w:sz w:val="20"/>
        </w:rPr>
        <w:t>պ</w:t>
      </w:r>
      <w:r w:rsidRPr="00AE2768">
        <w:rPr>
          <w:rFonts w:ascii="GHEA Grapalat" w:hAnsi="GHEA Grapalat" w:cs="Sylfaen"/>
          <w:sz w:val="20"/>
        </w:rPr>
        <w:t>ատվիրատուիցպահանջելհրավերիպարզաբանում</w:t>
      </w:r>
      <w:r w:rsidR="004D5671" w:rsidRPr="00AE2768">
        <w:rPr>
          <w:rFonts w:ascii="GHEA Grapalat" w:hAnsi="GHEA Grapalat" w:cs="Tahoma"/>
          <w:sz w:val="20"/>
        </w:rPr>
        <w:t>։</w:t>
      </w:r>
    </w:p>
    <w:p w:rsidR="00096865" w:rsidRPr="00A32B72" w:rsidRDefault="00096865" w:rsidP="00EF3662">
      <w:pPr>
        <w:autoSpaceDE w:val="0"/>
        <w:autoSpaceDN w:val="0"/>
        <w:adjustRightInd w:val="0"/>
        <w:ind w:firstLine="567"/>
        <w:jc w:val="both"/>
        <w:rPr>
          <w:rFonts w:ascii="GHEA Grapalat" w:hAnsi="GHEA Grapalat"/>
          <w:sz w:val="20"/>
          <w:lang w:val="af-ZA"/>
        </w:rPr>
      </w:pPr>
      <w:r w:rsidRPr="00A32B72">
        <w:rPr>
          <w:rFonts w:ascii="GHEA Grapalat" w:hAnsi="GHEA Grapalat" w:cs="Sylfaen"/>
          <w:sz w:val="20"/>
        </w:rPr>
        <w:t>Մասնակիցնիրավունքունիհայտերիներկայացմանվերջնաժամկետըլրանալուցառնվազնհինգօրացուցայինօրառաջ</w:t>
      </w:r>
      <w:r w:rsidR="00332EE7" w:rsidRPr="00A32B72">
        <w:rPr>
          <w:rFonts w:ascii="GHEA Grapalat" w:hAnsi="GHEA Grapalat" w:cs="Arial"/>
          <w:sz w:val="20"/>
          <w:lang w:val="af-ZA"/>
        </w:rPr>
        <w:t xml:space="preserve">գրավոր </w:t>
      </w:r>
      <w:r w:rsidR="000946A3" w:rsidRPr="00A32B72">
        <w:rPr>
          <w:rFonts w:ascii="GHEA Grapalat" w:hAnsi="GHEA Grapalat" w:cs="Sylfaen"/>
          <w:sz w:val="20"/>
        </w:rPr>
        <w:t>հանձնաժողովից</w:t>
      </w:r>
      <w:r w:rsidRPr="00A32B72">
        <w:rPr>
          <w:rFonts w:ascii="GHEA Grapalat" w:hAnsi="GHEA Grapalat" w:cs="Sylfaen"/>
          <w:sz w:val="20"/>
        </w:rPr>
        <w:t>պահանջելուհրավերիպարզաբանում</w:t>
      </w:r>
      <w:r w:rsidR="004D5671" w:rsidRPr="00A32B72">
        <w:rPr>
          <w:rFonts w:ascii="GHEA Grapalat" w:hAnsi="GHEA Grapalat" w:cs="Tahoma"/>
          <w:sz w:val="20"/>
        </w:rPr>
        <w:t>։</w:t>
      </w:r>
      <w:r w:rsidR="000946A3" w:rsidRPr="00A32B72">
        <w:rPr>
          <w:rFonts w:ascii="GHEA Grapalat" w:hAnsi="GHEA Grapalat"/>
          <w:sz w:val="20"/>
        </w:rPr>
        <w:t>Հանձնաժողովը</w:t>
      </w:r>
      <w:r w:rsidR="000946A3" w:rsidRPr="00A32B72">
        <w:rPr>
          <w:rFonts w:ascii="GHEA Grapalat" w:hAnsi="GHEA Grapalat" w:cs="Sylfaen"/>
          <w:sz w:val="20"/>
        </w:rPr>
        <w:t>հարցումը</w:t>
      </w:r>
      <w:r w:rsidRPr="00A32B72">
        <w:rPr>
          <w:rFonts w:ascii="GHEA Grapalat" w:hAnsi="GHEA Grapalat" w:cs="Sylfaen"/>
          <w:sz w:val="20"/>
        </w:rPr>
        <w:t>կատարած</w:t>
      </w:r>
      <w:r w:rsidR="000946A3" w:rsidRPr="00A32B72">
        <w:rPr>
          <w:rFonts w:ascii="GHEA Grapalat" w:hAnsi="GHEA Grapalat" w:cs="Arial"/>
          <w:sz w:val="20"/>
        </w:rPr>
        <w:t>մ</w:t>
      </w:r>
      <w:r w:rsidR="000946A3" w:rsidRPr="00A32B72">
        <w:rPr>
          <w:rFonts w:ascii="GHEA Grapalat" w:hAnsi="GHEA Grapalat" w:cs="Sylfaen"/>
          <w:sz w:val="20"/>
        </w:rPr>
        <w:t>ասնակցին</w:t>
      </w:r>
      <w:r w:rsidRPr="00A32B72">
        <w:rPr>
          <w:rFonts w:ascii="GHEA Grapalat" w:hAnsi="GHEA Grapalat" w:cs="Sylfaen"/>
          <w:sz w:val="20"/>
        </w:rPr>
        <w:t>պարզաբանումըտրամադրումէ</w:t>
      </w:r>
      <w:r w:rsidR="00197D76" w:rsidRPr="00A32B72">
        <w:rPr>
          <w:rFonts w:ascii="GHEA Grapalat" w:hAnsi="GHEA Grapalat" w:cs="Sylfaen"/>
          <w:sz w:val="20"/>
          <w:lang w:val="af-ZA"/>
        </w:rPr>
        <w:t>գրավոր</w:t>
      </w:r>
      <w:r w:rsidR="00926875" w:rsidRPr="00A32B72">
        <w:rPr>
          <w:rFonts w:ascii="GHEA Grapalat" w:hAnsi="GHEA Grapalat" w:cs="Sylfaen"/>
          <w:sz w:val="20"/>
          <w:lang w:val="af-ZA"/>
        </w:rPr>
        <w:t xml:space="preserve">` </w:t>
      </w:r>
      <w:r w:rsidRPr="00A32B72">
        <w:rPr>
          <w:rFonts w:ascii="GHEA Grapalat" w:hAnsi="GHEA Grapalat" w:cs="Sylfaen"/>
          <w:sz w:val="20"/>
        </w:rPr>
        <w:t>հարցում</w:t>
      </w:r>
      <w:r w:rsidR="000946A3" w:rsidRPr="00A32B72">
        <w:rPr>
          <w:rFonts w:ascii="GHEA Grapalat" w:hAnsi="GHEA Grapalat" w:cs="Sylfaen"/>
          <w:sz w:val="20"/>
        </w:rPr>
        <w:t>ը</w:t>
      </w:r>
      <w:r w:rsidRPr="00A32B72">
        <w:rPr>
          <w:rFonts w:ascii="GHEA Grapalat" w:hAnsi="GHEA Grapalat" w:cs="Sylfaen"/>
          <w:sz w:val="20"/>
        </w:rPr>
        <w:t>ստանալուօրվանհաջորդողեր</w:t>
      </w:r>
      <w:r w:rsidR="00A93710" w:rsidRPr="00A32B72">
        <w:rPr>
          <w:rFonts w:ascii="GHEA Grapalat" w:hAnsi="GHEA Grapalat" w:cs="Sylfaen"/>
          <w:sz w:val="20"/>
        </w:rPr>
        <w:t>կու</w:t>
      </w:r>
      <w:r w:rsidRPr="00A32B72">
        <w:rPr>
          <w:rFonts w:ascii="GHEA Grapalat" w:hAnsi="GHEA Grapalat" w:cs="Sylfaen"/>
          <w:sz w:val="20"/>
        </w:rPr>
        <w:t>օրացուցայինօրվաընթացքում</w:t>
      </w:r>
      <w:r w:rsidR="004D5671" w:rsidRPr="00A32B72">
        <w:rPr>
          <w:rFonts w:ascii="GHEA Grapalat" w:hAnsi="GHEA Grapalat" w:cs="Tahoma"/>
          <w:sz w:val="20"/>
        </w:rPr>
        <w:t>։</w:t>
      </w:r>
      <w:r w:rsidR="006265F4" w:rsidRPr="009221F7">
        <w:rPr>
          <w:rFonts w:ascii="GHEA Grapalat" w:hAnsi="GHEA Grapalat" w:cs="Tahoma"/>
          <w:sz w:val="20"/>
          <w:vertAlign w:val="superscript"/>
          <w:lang w:val="af-ZA"/>
        </w:rPr>
        <w:t>5</w:t>
      </w:r>
    </w:p>
    <w:p w:rsidR="00096865" w:rsidRPr="00AE2768" w:rsidRDefault="00096865" w:rsidP="00E601A1">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Հարցմանևպարզաբանումներիբովանդակությանմասինհայտարարությունը</w:t>
      </w:r>
      <w:r w:rsidR="00781688" w:rsidRPr="00AE2768">
        <w:rPr>
          <w:rFonts w:ascii="GHEA Grapalat" w:hAnsi="GHEA Grapalat" w:cs="Arial"/>
          <w:sz w:val="20"/>
        </w:rPr>
        <w:t>պարզաբանումըտրամադրելուօրը</w:t>
      </w:r>
      <w:r w:rsidRPr="00AE2768">
        <w:rPr>
          <w:rFonts w:ascii="GHEA Grapalat" w:hAnsi="GHEA Grapalat" w:cs="Sylfaen"/>
          <w:sz w:val="20"/>
        </w:rPr>
        <w:t>հրապարակվումէ</w:t>
      </w:r>
      <w:r w:rsidR="00757A3F" w:rsidRPr="00AE2768">
        <w:rPr>
          <w:rFonts w:ascii="GHEA Grapalat" w:hAnsi="GHEA Grapalat" w:cs="Sylfaen"/>
          <w:sz w:val="20"/>
          <w:lang w:val="af-ZA"/>
        </w:rPr>
        <w:t xml:space="preserve">www.procurement.am </w:t>
      </w:r>
      <w:r w:rsidR="00757A3F" w:rsidRPr="00AE2768">
        <w:rPr>
          <w:rFonts w:ascii="GHEA Grapalat" w:hAnsi="GHEA Grapalat" w:cs="Sylfaen"/>
          <w:sz w:val="20"/>
          <w:lang w:val="ru-RU"/>
        </w:rPr>
        <w:t>հասցեով</w:t>
      </w:r>
      <w:r w:rsidR="00757A3F" w:rsidRPr="00AE2768">
        <w:rPr>
          <w:rFonts w:ascii="GHEA Grapalat" w:hAnsi="GHEA Grapalat" w:cs="Sylfaen"/>
          <w:sz w:val="20"/>
        </w:rPr>
        <w:t>գործող</w:t>
      </w:r>
      <w:r w:rsidR="00757A3F" w:rsidRPr="00AE2768">
        <w:rPr>
          <w:rFonts w:ascii="GHEA Grapalat" w:hAnsi="GHEA Grapalat" w:cs="Sylfaen"/>
          <w:sz w:val="20"/>
          <w:lang w:val="ru-RU"/>
        </w:rPr>
        <w:t>տեղեկագր</w:t>
      </w:r>
      <w:r w:rsidR="009A73D5" w:rsidRPr="00AE2768">
        <w:rPr>
          <w:rFonts w:ascii="GHEA Grapalat" w:hAnsi="GHEA Grapalat" w:cs="Sylfaen"/>
          <w:sz w:val="20"/>
        </w:rPr>
        <w:t>ի</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այսուհետ</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տեղեկագիր</w:t>
      </w:r>
      <w:r w:rsidR="009A73D5"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Գնումներիհայտարարություններ</w:t>
      </w:r>
      <w:r w:rsidR="001C76F7" w:rsidRPr="00AE2768">
        <w:rPr>
          <w:rFonts w:ascii="GHEA Grapalat" w:hAnsi="GHEA Grapalat"/>
          <w:lang w:val="af-ZA"/>
        </w:rPr>
        <w:t>»</w:t>
      </w:r>
      <w:r w:rsidR="00051B7F" w:rsidRPr="00AE2768">
        <w:rPr>
          <w:rFonts w:ascii="GHEA Grapalat" w:hAnsi="GHEA Grapalat" w:cs="Sylfaen"/>
          <w:sz w:val="20"/>
        </w:rPr>
        <w:t>բաժնի</w:t>
      </w:r>
      <w:r w:rsidR="001C76F7" w:rsidRPr="00AE2768">
        <w:rPr>
          <w:rFonts w:ascii="GHEA Grapalat" w:hAnsi="GHEA Grapalat"/>
          <w:lang w:val="af-ZA"/>
        </w:rPr>
        <w:t>«</w:t>
      </w:r>
      <w:r w:rsidR="00051B7F" w:rsidRPr="00AE2768">
        <w:rPr>
          <w:rFonts w:ascii="GHEA Grapalat" w:hAnsi="GHEA Grapalat" w:cs="Sylfaen"/>
          <w:sz w:val="20"/>
        </w:rPr>
        <w:t>Հրավերներիպարզաբանումներիվերաբերյալհայտարարություններ</w:t>
      </w:r>
      <w:r w:rsidR="001C76F7" w:rsidRPr="00AE2768">
        <w:rPr>
          <w:rFonts w:ascii="GHEA Grapalat" w:hAnsi="GHEA Grapalat"/>
          <w:lang w:val="af-ZA"/>
        </w:rPr>
        <w:t>»</w:t>
      </w:r>
      <w:r w:rsidR="00051B7F" w:rsidRPr="00AE2768">
        <w:rPr>
          <w:rFonts w:ascii="GHEA Grapalat" w:hAnsi="GHEA Grapalat" w:cs="Sylfaen"/>
          <w:sz w:val="20"/>
        </w:rPr>
        <w:t>ենթաբա</w:t>
      </w:r>
      <w:r w:rsidR="009A73D5" w:rsidRPr="00AE2768">
        <w:rPr>
          <w:rFonts w:ascii="GHEA Grapalat" w:hAnsi="GHEA Grapalat" w:cs="Sylfaen"/>
          <w:sz w:val="20"/>
        </w:rPr>
        <w:t>բաժնում</w:t>
      </w:r>
      <w:r w:rsidR="00781688" w:rsidRPr="00AE2768">
        <w:rPr>
          <w:rFonts w:ascii="GHEA Grapalat" w:hAnsi="GHEA Grapalat" w:cs="Sylfaen"/>
          <w:sz w:val="20"/>
          <w:lang w:val="af-ZA"/>
        </w:rPr>
        <w:t>`</w:t>
      </w:r>
      <w:r w:rsidRPr="00AE2768">
        <w:rPr>
          <w:rFonts w:ascii="GHEA Grapalat" w:hAnsi="GHEA Grapalat" w:cs="Sylfaen"/>
          <w:sz w:val="20"/>
        </w:rPr>
        <w:t>առանցնշելուհարցումըկատարած</w:t>
      </w:r>
      <w:r w:rsidR="00051B7F" w:rsidRPr="00AE2768">
        <w:rPr>
          <w:rFonts w:ascii="GHEA Grapalat" w:hAnsi="GHEA Grapalat" w:cs="Arial"/>
          <w:sz w:val="20"/>
        </w:rPr>
        <w:t>մ</w:t>
      </w:r>
      <w:r w:rsidRPr="00AE2768">
        <w:rPr>
          <w:rFonts w:ascii="GHEA Grapalat" w:hAnsi="GHEA Grapalat" w:cs="Sylfaen"/>
          <w:sz w:val="20"/>
        </w:rPr>
        <w:t>ասնակցիտվյալները</w:t>
      </w:r>
      <w:r w:rsidR="004D5671" w:rsidRPr="00AE2768">
        <w:rPr>
          <w:rFonts w:ascii="GHEA Grapalat" w:hAnsi="GHEA Grapalat" w:cs="Tahoma"/>
          <w:sz w:val="20"/>
        </w:rPr>
        <w:t>։</w:t>
      </w:r>
    </w:p>
    <w:p w:rsidR="00096865" w:rsidRPr="00AE2768" w:rsidRDefault="00096865" w:rsidP="00EF3662">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Պարզաբանումչիտրամադրվում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եթեհարցումըկատարվելէսույն</w:t>
      </w:r>
      <w:r w:rsidRPr="00AE2768">
        <w:rPr>
          <w:rFonts w:ascii="GHEA Grapalat" w:hAnsi="GHEA Grapalat" w:cs="Sylfaen"/>
          <w:sz w:val="20"/>
        </w:rPr>
        <w:t>բաժն</w:t>
      </w:r>
      <w:r w:rsidRPr="00AE2768">
        <w:rPr>
          <w:rFonts w:ascii="GHEA Grapalat" w:hAnsi="GHEA Grapalat" w:cs="Sylfaen"/>
          <w:sz w:val="20"/>
          <w:lang w:val="ru-RU"/>
        </w:rPr>
        <w:t>ովսահմանվածժամկետիխախտմամբ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եթեհարցումըդուրսէ</w:t>
      </w:r>
      <w:r w:rsidR="009A73D5" w:rsidRPr="00AE2768">
        <w:rPr>
          <w:rFonts w:ascii="GHEA Grapalat" w:hAnsi="GHEA Grapalat" w:cs="Arial Unicode"/>
          <w:sz w:val="20"/>
        </w:rPr>
        <w:t>սույն</w:t>
      </w:r>
      <w:r w:rsidRPr="00AE2768">
        <w:rPr>
          <w:rFonts w:ascii="GHEA Grapalat" w:hAnsi="GHEA Grapalat" w:cs="Sylfaen"/>
          <w:sz w:val="20"/>
          <w:lang w:val="ru-RU"/>
        </w:rPr>
        <w:t>հրավերիբովանդակությանշրջանակից</w:t>
      </w:r>
      <w:r w:rsidR="005A16C6" w:rsidRPr="00AE2768">
        <w:rPr>
          <w:rFonts w:ascii="GHEA Grapalat" w:hAnsi="GHEA Grapalat" w:cs="Sylfaen"/>
          <w:sz w:val="20"/>
          <w:lang w:val="ru-RU"/>
        </w:rPr>
        <w:t>կամեթեհարցումըվերաբերումէվերջինիսկողմիցառաջարկվելիքապրանքներիտեխնիկականբնութագրերի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սույնհրավերովնախատեսվածտեխնիկականբնութագրերինհամարժեքությանհամա</w:t>
      </w:r>
      <w:r w:rsidR="005A16C6" w:rsidRPr="00AE2768">
        <w:rPr>
          <w:rFonts w:ascii="GHEA Grapalat" w:hAnsi="GHEA Grapalat" w:cs="Sylfaen"/>
          <w:sz w:val="20"/>
          <w:lang w:val="af-ZA"/>
        </w:rPr>
        <w:softHyphen/>
      </w:r>
      <w:r w:rsidR="005A16C6" w:rsidRPr="00AE2768">
        <w:rPr>
          <w:rFonts w:ascii="GHEA Grapalat" w:hAnsi="GHEA Grapalat" w:cs="Sylfaen"/>
          <w:sz w:val="20"/>
          <w:lang w:val="ru-RU"/>
        </w:rPr>
        <w:t>պատասխանությանը</w:t>
      </w:r>
      <w:r w:rsidR="004D5671" w:rsidRPr="00AE2768">
        <w:rPr>
          <w:rFonts w:ascii="GHEA Grapalat" w:hAnsi="GHEA Grapalat" w:cs="Tahoma"/>
          <w:sz w:val="20"/>
        </w:rPr>
        <w:t>։</w:t>
      </w:r>
      <w:r w:rsidR="00A4729F" w:rsidRPr="00AE2768">
        <w:rPr>
          <w:rFonts w:ascii="GHEA Grapalat" w:hAnsi="GHEA Grapalat"/>
          <w:sz w:val="20"/>
          <w:szCs w:val="20"/>
        </w:rPr>
        <w:t>Ընդորում</w:t>
      </w:r>
      <w:r w:rsidR="00A4729F" w:rsidRPr="00AE2768">
        <w:rPr>
          <w:rFonts w:ascii="GHEA Grapalat" w:hAnsi="GHEA Grapalat"/>
          <w:sz w:val="20"/>
          <w:szCs w:val="20"/>
          <w:lang w:val="af-ZA"/>
        </w:rPr>
        <w:t xml:space="preserve">, </w:t>
      </w:r>
      <w:r w:rsidR="00051B7F" w:rsidRPr="00AE2768">
        <w:rPr>
          <w:rFonts w:ascii="GHEA Grapalat" w:hAnsi="GHEA Grapalat"/>
          <w:sz w:val="20"/>
          <w:szCs w:val="20"/>
        </w:rPr>
        <w:t>մ</w:t>
      </w:r>
      <w:r w:rsidR="00A4729F" w:rsidRPr="00AE2768">
        <w:rPr>
          <w:rFonts w:ascii="GHEA Grapalat" w:hAnsi="GHEA Grapalat"/>
          <w:sz w:val="20"/>
          <w:szCs w:val="20"/>
        </w:rPr>
        <w:t>ասնակիցըգրավործանուցվումէպարզաբանումչտրամադրելուհիմքերիմասին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հարցումըստանալուօրվանհաջորդողերկուօրացուցայինօրվաընթացքում</w:t>
      </w:r>
      <w:r w:rsidR="00A4729F" w:rsidRPr="00AE2768">
        <w:rPr>
          <w:rFonts w:ascii="GHEA Grapalat" w:hAnsi="GHEA Grapalat"/>
          <w:sz w:val="20"/>
          <w:szCs w:val="20"/>
          <w:lang w:val="af-ZA"/>
        </w:rPr>
        <w:t>:</w:t>
      </w:r>
    </w:p>
    <w:p w:rsidR="00096865" w:rsidRPr="00AE2768" w:rsidRDefault="00096865"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AE2768">
        <w:rPr>
          <w:rFonts w:ascii="GHEA Grapalat" w:hAnsi="GHEA Grapalat" w:cs="Tahoma"/>
          <w:sz w:val="20"/>
        </w:rPr>
        <w:t>։</w:t>
      </w:r>
      <w:r w:rsidRPr="00AE2768">
        <w:rPr>
          <w:rFonts w:ascii="GHEA Grapalat" w:hAnsi="GHEA Grapalat" w:cs="Sylfaen"/>
          <w:sz w:val="20"/>
        </w:rPr>
        <w:t>Փ</w:t>
      </w:r>
      <w:r w:rsidRPr="00AE2768">
        <w:rPr>
          <w:rFonts w:ascii="GHEA Grapalat" w:hAnsi="GHEA Grapalat"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AE2768">
        <w:rPr>
          <w:rFonts w:ascii="GHEA Grapalat" w:hAnsi="GHEA Grapalat" w:cs="Tahoma"/>
          <w:sz w:val="20"/>
        </w:rPr>
        <w:t>։</w:t>
      </w:r>
    </w:p>
    <w:p w:rsidR="00581DC3" w:rsidRPr="00AE2768" w:rsidRDefault="005754F7"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8B4">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B051BE" w:rsidRPr="00AE2768" w:rsidRDefault="00B051BE" w:rsidP="00EF3662">
      <w:pPr>
        <w:jc w:val="center"/>
        <w:rPr>
          <w:rFonts w:ascii="GHEA Grapalat" w:hAnsi="GHEA Grapalat"/>
          <w:b/>
          <w:sz w:val="20"/>
          <w:lang w:val="hy-AM"/>
        </w:rPr>
      </w:pPr>
    </w:p>
    <w:p w:rsidR="00096865" w:rsidRPr="00AE2768" w:rsidRDefault="00955A1E" w:rsidP="00EF3662">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ՀԱՅՏԸՆԵՐԿԱՅԱՑՆԵԼՈՒԿԱՐԳԸ</w:t>
      </w:r>
    </w:p>
    <w:p w:rsidR="00096865" w:rsidRPr="00AE2768" w:rsidRDefault="00096865" w:rsidP="00EF3662">
      <w:pPr>
        <w:jc w:val="center"/>
        <w:rPr>
          <w:rFonts w:ascii="GHEA Grapalat" w:hAnsi="GHEA Grapalat"/>
          <w:b/>
          <w:sz w:val="20"/>
          <w:lang w:val="hy-AM"/>
        </w:rPr>
      </w:pPr>
    </w:p>
    <w:p w:rsidR="00096865" w:rsidRPr="00AE2768" w:rsidRDefault="00096865" w:rsidP="00EF3662">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 xml:space="preserve">.1 Սույն ընթացակարգին մասնակցելու համար </w:t>
      </w:r>
      <w:r w:rsidR="000946A3" w:rsidRPr="00AE2768">
        <w:rPr>
          <w:rFonts w:ascii="GHEA Grapalat" w:hAnsi="GHEA Grapalat" w:cs="Sylfaen"/>
          <w:sz w:val="20"/>
          <w:lang w:val="hy-AM"/>
        </w:rPr>
        <w:t xml:space="preserve">մասնակիցը </w:t>
      </w:r>
      <w:r w:rsidR="00926875" w:rsidRPr="00AE2768">
        <w:rPr>
          <w:rFonts w:ascii="GHEA Grapalat" w:hAnsi="GHEA Grapalat" w:cs="Sylfaen"/>
          <w:sz w:val="20"/>
          <w:lang w:val="hy-AM"/>
        </w:rPr>
        <w:t xml:space="preserve">հանձնաժողովին ներկայացնում է </w:t>
      </w:r>
      <w:r w:rsidR="000946A3" w:rsidRPr="00AE2768">
        <w:rPr>
          <w:rFonts w:ascii="GHEA Grapalat" w:hAnsi="GHEA Grapalat" w:cs="Sylfaen"/>
          <w:sz w:val="20"/>
          <w:lang w:val="hy-AM"/>
        </w:rPr>
        <w:t>հայտ</w:t>
      </w:r>
      <w:r w:rsidR="004D5671" w:rsidRPr="00AE2768">
        <w:rPr>
          <w:rFonts w:ascii="GHEA Grapalat" w:hAnsi="GHEA Grapalat" w:cs="Tahoma"/>
          <w:sz w:val="20"/>
          <w:lang w:val="hy-AM"/>
        </w:rPr>
        <w:t>։</w:t>
      </w:r>
      <w:r w:rsidR="00220ACB" w:rsidRPr="00AE2768">
        <w:rPr>
          <w:rFonts w:ascii="GHEA Grapalat" w:hAnsi="GHEA Grapalat" w:cs="Sylfaen"/>
          <w:sz w:val="20"/>
          <w:lang w:val="hy-AM"/>
        </w:rPr>
        <w:t xml:space="preserve">Հայտը սույն հրավերի հիման վրա </w:t>
      </w:r>
      <w:r w:rsidR="00051B7F" w:rsidRPr="00AE2768">
        <w:rPr>
          <w:rFonts w:ascii="GHEA Grapalat" w:hAnsi="GHEA Grapalat" w:cs="Sylfaen"/>
          <w:sz w:val="20"/>
          <w:lang w:val="hy-AM"/>
        </w:rPr>
        <w:t>մ</w:t>
      </w:r>
      <w:r w:rsidR="00220ACB" w:rsidRPr="00AE2768">
        <w:rPr>
          <w:rFonts w:ascii="GHEA Grapalat" w:hAnsi="GHEA Grapalat" w:cs="Sylfaen"/>
          <w:sz w:val="20"/>
          <w:lang w:val="hy-AM"/>
        </w:rPr>
        <w:t>ասնակցի կողմից ներկայացվող առաջարկն</w:t>
      </w:r>
      <w:r w:rsidR="005F1F95" w:rsidRPr="00AE2768">
        <w:rPr>
          <w:rFonts w:ascii="GHEA Grapalat" w:hAnsi="GHEA Grapalat" w:cs="Sylfaen"/>
          <w:sz w:val="20"/>
          <w:lang w:val="hy-AM"/>
        </w:rPr>
        <w:t xml:space="preserve"> է:</w:t>
      </w:r>
    </w:p>
    <w:p w:rsidR="00486B55" w:rsidRPr="00AE2768" w:rsidRDefault="00096865" w:rsidP="00EF3662">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Մասնակիցըկարող</w:t>
      </w:r>
      <w:r w:rsidR="000946A3" w:rsidRPr="00AE2768">
        <w:rPr>
          <w:rFonts w:ascii="GHEA Grapalat" w:hAnsi="GHEA Grapalat" w:cs="Sylfaen"/>
        </w:rPr>
        <w:t>է</w:t>
      </w:r>
      <w:r w:rsidRPr="00AE2768">
        <w:rPr>
          <w:rFonts w:ascii="GHEA Grapalat" w:hAnsi="GHEA Grapalat" w:cs="Sylfaen"/>
        </w:rPr>
        <w:t>հայտներկայացնելինչպեսյուրաքանչյուրչափաբաժնի</w:t>
      </w:r>
      <w:r w:rsidRPr="00AE2768">
        <w:rPr>
          <w:rFonts w:ascii="GHEA Grapalat" w:hAnsi="GHEA Grapalat"/>
          <w:lang w:val="hy-AM"/>
        </w:rPr>
        <w:t xml:space="preserve">, </w:t>
      </w:r>
      <w:r w:rsidRPr="00AE2768">
        <w:rPr>
          <w:rFonts w:ascii="GHEA Grapalat" w:hAnsi="GHEA Grapalat" w:cs="Sylfaen"/>
        </w:rPr>
        <w:t>այնպեսէլմիքանիկամբոլորչափաբաժիններիհամար</w:t>
      </w:r>
      <w:r w:rsidR="004D5671" w:rsidRPr="00AE2768">
        <w:rPr>
          <w:rFonts w:ascii="GHEA Grapalat" w:hAnsi="GHEA Grapalat" w:cs="Sylfaen"/>
          <w:szCs w:val="24"/>
          <w:lang w:val="hy-AM"/>
        </w:rPr>
        <w:t>։</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այտը ներկայացվում </w:t>
      </w:r>
      <w:r w:rsidRPr="00AE2768">
        <w:rPr>
          <w:rFonts w:ascii="GHEA Grapalat" w:hAnsi="GHEA Grapalat" w:cs="Sylfaen"/>
          <w:szCs w:val="24"/>
          <w:lang w:val="hy-AM"/>
        </w:rPr>
        <w:t xml:space="preserve">է </w:t>
      </w:r>
      <w:r w:rsidR="00096865" w:rsidRPr="00AE2768">
        <w:rPr>
          <w:rFonts w:ascii="GHEA Grapalat" w:hAnsi="GHEA Grapalat" w:cs="Sylfaen"/>
          <w:szCs w:val="24"/>
          <w:lang w:val="hy-AM"/>
        </w:rPr>
        <w:t>մինչև դրա համար սույն հրավերով սահմանված ժամկետի ավարտը</w:t>
      </w:r>
      <w:r w:rsidR="004D5671" w:rsidRPr="00AE2768">
        <w:rPr>
          <w:rFonts w:ascii="GHEA Grapalat" w:hAnsi="GHEA Grapalat" w:cs="Sylfaen"/>
          <w:szCs w:val="24"/>
          <w:lang w:val="hy-AM"/>
        </w:rPr>
        <w:t>։</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այտի պատրաստման կարգը նկարագրված է սույն հրավերի </w:t>
      </w:r>
      <w:r w:rsidR="00DD4F48" w:rsidRPr="00AE2768">
        <w:rPr>
          <w:rFonts w:ascii="GHEA Grapalat" w:hAnsi="GHEA Grapalat" w:cs="Sylfaen"/>
          <w:szCs w:val="24"/>
          <w:lang w:val="hy-AM"/>
        </w:rPr>
        <w:t>2-րդ</w:t>
      </w:r>
      <w:r w:rsidR="00096865" w:rsidRPr="00AE2768">
        <w:rPr>
          <w:rFonts w:ascii="GHEA Grapalat" w:hAnsi="GHEA Grapalat" w:cs="Sylfaen"/>
          <w:szCs w:val="24"/>
          <w:lang w:val="hy-AM"/>
        </w:rPr>
        <w:t xml:space="preserve"> մասում` </w:t>
      </w:r>
      <w:r w:rsidR="000D08B4">
        <w:rPr>
          <w:rFonts w:ascii="GHEA Grapalat" w:hAnsi="GHEA Grapalat" w:cs="Sylfaen"/>
          <w:szCs w:val="24"/>
          <w:lang w:val="hy-AM"/>
        </w:rPr>
        <w:t>գնանշման հարցում</w:t>
      </w:r>
      <w:r w:rsidR="00AE26C8" w:rsidRPr="00AE2768">
        <w:rPr>
          <w:rFonts w:ascii="GHEA Grapalat" w:hAnsi="GHEA Grapalat" w:cs="Sylfaen"/>
          <w:szCs w:val="24"/>
          <w:lang w:val="hy-AM"/>
        </w:rPr>
        <w:t xml:space="preserve">ի </w:t>
      </w:r>
      <w:r w:rsidR="00096865" w:rsidRPr="00AE2768">
        <w:rPr>
          <w:rFonts w:ascii="GHEA Grapalat" w:hAnsi="GHEA Grapalat" w:cs="Sylfaen"/>
          <w:szCs w:val="24"/>
          <w:lang w:val="hy-AM"/>
        </w:rPr>
        <w:t>հայտերը պատրաստելու հրահանգում</w:t>
      </w:r>
      <w:r w:rsidR="004D5671" w:rsidRPr="00AE2768">
        <w:rPr>
          <w:rFonts w:ascii="GHEA Grapalat" w:hAnsi="GHEA Grapalat" w:cs="Sylfaen"/>
          <w:szCs w:val="24"/>
          <w:lang w:val="hy-AM"/>
        </w:rPr>
        <w:t>։</w:t>
      </w:r>
    </w:p>
    <w:p w:rsidR="00A232D9" w:rsidRPr="00A32B72" w:rsidRDefault="00096865" w:rsidP="00EF3662">
      <w:pPr>
        <w:pStyle w:val="23"/>
        <w:spacing w:line="240" w:lineRule="auto"/>
        <w:ind w:firstLine="567"/>
        <w:rPr>
          <w:rFonts w:ascii="GHEA Grapalat" w:hAnsi="GHEA Grapalat" w:cs="Sylfaen"/>
          <w:color w:val="0070C0"/>
          <w:szCs w:val="24"/>
          <w:lang w:val="hy-AM"/>
        </w:rPr>
      </w:pPr>
      <w:r w:rsidRPr="00AE2768">
        <w:rPr>
          <w:rFonts w:ascii="GHEA Grapalat" w:hAnsi="GHEA Grapalat" w:cs="Sylfaen"/>
          <w:szCs w:val="24"/>
          <w:lang w:val="hy-AM"/>
        </w:rPr>
        <w:t xml:space="preserve">4.2  Ընթացակարգի հայտերն անհրաժեշտ է ներկայացնել </w:t>
      </w:r>
      <w:r w:rsidR="00E601A1" w:rsidRPr="000D08B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00E601A1" w:rsidRPr="000D08B4">
        <w:rPr>
          <w:rFonts w:ascii="GHEA Grapalat" w:hAnsi="GHEA Grapalat" w:cs="Sylfaen"/>
          <w:szCs w:val="24"/>
          <w:lang w:val="hy-AM"/>
        </w:rPr>
        <w:t xml:space="preserve">տեղեկագրում </w:t>
      </w:r>
      <w:r w:rsidR="00585E16" w:rsidRPr="00AE2768">
        <w:rPr>
          <w:rFonts w:ascii="GHEA Grapalat" w:hAnsi="GHEA Grapalat" w:cs="Sylfaen"/>
          <w:szCs w:val="24"/>
          <w:lang w:val="hy-AM"/>
        </w:rPr>
        <w:t>հ</w:t>
      </w:r>
      <w:r w:rsidRPr="00AE2768">
        <w:rPr>
          <w:rFonts w:ascii="GHEA Grapalat" w:hAnsi="GHEA Grapalat" w:cs="Sylfaen"/>
          <w:szCs w:val="24"/>
          <w:lang w:val="hy-AM"/>
        </w:rPr>
        <w:t xml:space="preserve">րապարակվելու </w:t>
      </w:r>
      <w:r w:rsidR="00E46DBA" w:rsidRPr="00AE2768">
        <w:rPr>
          <w:rFonts w:ascii="GHEA Grapalat" w:hAnsi="GHEA Grapalat" w:cs="Sylfaen"/>
          <w:szCs w:val="24"/>
          <w:lang w:val="hy-AM"/>
        </w:rPr>
        <w:t xml:space="preserve">օրվանից </w:t>
      </w:r>
      <w:r w:rsidRPr="00AE2768">
        <w:rPr>
          <w:rFonts w:ascii="GHEA Grapalat" w:hAnsi="GHEA Grapalat" w:cs="Sylfaen"/>
          <w:szCs w:val="24"/>
          <w:lang w:val="hy-AM"/>
        </w:rPr>
        <w:t xml:space="preserve">հաշված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szCs w:val="24"/>
          <w:lang w:val="hy-AM"/>
        </w:rPr>
        <w:t>7</w:t>
      </w:r>
      <w:r w:rsidRPr="00A32B72">
        <w:rPr>
          <w:rFonts w:ascii="GHEA Grapalat" w:hAnsi="GHEA Grapalat" w:cs="Sylfaen"/>
          <w:color w:val="0070C0"/>
          <w:szCs w:val="24"/>
          <w:lang w:val="hy-AM"/>
        </w:rPr>
        <w:t>-</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րդ օրվա ժամը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lang w:val="hy-AM"/>
        </w:rPr>
        <w:t>12:00</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-ն</w:t>
      </w:r>
      <w:r w:rsidR="004A08CB" w:rsidRPr="00A32B72">
        <w:rPr>
          <w:rFonts w:ascii="GHEA Grapalat" w:hAnsi="GHEA Grapalat" w:cs="Sylfaen"/>
          <w:color w:val="0070C0"/>
          <w:szCs w:val="24"/>
          <w:lang w:val="hy-AM"/>
        </w:rPr>
        <w:t xml:space="preserve"> «</w:t>
      </w:r>
      <w:r w:rsidR="00236D45" w:rsidRPr="00A32B72">
        <w:rPr>
          <w:rFonts w:ascii="GHEA Grapalat" w:hAnsi="GHEA Grapalat"/>
          <w:i/>
          <w:color w:val="0070C0"/>
        </w:rPr>
        <w:t xml:space="preserve">ՀՀ Կոտայքի մարզ, գ. Քասախ </w:t>
      </w:r>
      <w:r w:rsidR="00B20266">
        <w:rPr>
          <w:rFonts w:ascii="GHEA Grapalat" w:hAnsi="GHEA Grapalat"/>
          <w:i/>
          <w:color w:val="0070C0"/>
        </w:rPr>
        <w:t>Ս</w:t>
      </w:r>
      <w:r w:rsidR="00B20266" w:rsidRPr="00B20266">
        <w:rPr>
          <w:rFonts w:ascii="GHEA Grapalat" w:hAnsi="GHEA Grapalat"/>
          <w:i/>
          <w:color w:val="0070C0"/>
          <w:lang w:val="hy-AM"/>
        </w:rPr>
        <w:t>. Ջալալյան հրպ.1</w:t>
      </w:r>
      <w:r w:rsidR="004A08CB" w:rsidRPr="00A32B72">
        <w:rPr>
          <w:rFonts w:ascii="GHEA Grapalat" w:hAnsi="GHEA Grapalat" w:cs="Sylfaen"/>
          <w:color w:val="0070C0"/>
          <w:szCs w:val="24"/>
          <w:lang w:val="hy-AM"/>
        </w:rPr>
        <w:t>» հասցեով</w:t>
      </w:r>
      <w:r w:rsidR="004D5671" w:rsidRPr="00A32B72">
        <w:rPr>
          <w:rFonts w:ascii="GHEA Grapalat" w:hAnsi="GHEA Grapalat" w:cs="Sylfaen"/>
          <w:color w:val="0070C0"/>
          <w:szCs w:val="24"/>
          <w:lang w:val="hy-AM"/>
        </w:rPr>
        <w:t>։</w:t>
      </w:r>
    </w:p>
    <w:p w:rsidR="00A232D9" w:rsidRPr="000D08B4" w:rsidRDefault="00A232D9" w:rsidP="00A232D9">
      <w:pPr>
        <w:pStyle w:val="23"/>
        <w:spacing w:line="240" w:lineRule="auto"/>
        <w:ind w:firstLine="567"/>
        <w:rPr>
          <w:rFonts w:ascii="GHEA Grapalat" w:hAnsi="GHEA Grapalat" w:cs="Sylfaen"/>
          <w:szCs w:val="24"/>
          <w:lang w:val="hy-AM"/>
        </w:rPr>
      </w:pPr>
      <w:r w:rsidRPr="000D08B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E2768">
        <w:rPr>
          <w:rFonts w:ascii="GHEA Grapalat" w:hAnsi="GHEA Grapalat"/>
          <w:sz w:val="24"/>
          <w:szCs w:val="24"/>
        </w:rPr>
        <w:t>«</w:t>
      </w:r>
      <w:r w:rsidR="00236D45" w:rsidRPr="00236D45">
        <w:rPr>
          <w:rFonts w:ascii="GHEA Grapalat" w:hAnsi="GHEA Grapalat" w:cs="Sylfaen"/>
          <w:lang w:val="hy-AM"/>
        </w:rPr>
        <w:t>Աշխեն Հովհաննիսյան</w:t>
      </w:r>
      <w:r w:rsidRPr="00AE2768">
        <w:rPr>
          <w:rFonts w:ascii="GHEA Grapalat" w:hAnsi="GHEA Grapalat"/>
          <w:sz w:val="24"/>
          <w:szCs w:val="24"/>
        </w:rPr>
        <w:t>»</w:t>
      </w:r>
      <w:r w:rsidRPr="000D08B4">
        <w:rPr>
          <w:rFonts w:ascii="GHEA Grapalat" w:hAnsi="GHEA Grapalat" w:cs="Sylfaen"/>
          <w:szCs w:val="24"/>
          <w:lang w:val="hy-AM"/>
        </w:rPr>
        <w:t xml:space="preserve">։ Հայտերը քարտուղարի կողմից գրանցվում են գրանցամատյանում` </w:t>
      </w:r>
      <w:r w:rsidRPr="000D08B4">
        <w:rPr>
          <w:rFonts w:ascii="GHEA Grapalat" w:hAnsi="GHEA Grapalat" w:cs="Sylfaen"/>
          <w:szCs w:val="24"/>
          <w:lang w:val="hy-AM"/>
        </w:rPr>
        <w:lastRenderedPageBreak/>
        <w:t>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E2768" w:rsidRDefault="00B67CCD"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w:t>
      </w:r>
      <w:r w:rsidR="0028726A" w:rsidRPr="00AE2768">
        <w:rPr>
          <w:rFonts w:ascii="GHEA Grapalat" w:hAnsi="GHEA Grapalat" w:cs="Sylfaen"/>
          <w:szCs w:val="24"/>
          <w:lang w:val="hy-AM"/>
        </w:rPr>
        <w:t xml:space="preserve">3 </w:t>
      </w:r>
      <w:r w:rsidRPr="00AE2768">
        <w:rPr>
          <w:rFonts w:ascii="GHEA Grapalat" w:hAnsi="GHEA Grapalat" w:cs="Sylfaen"/>
          <w:szCs w:val="24"/>
          <w:lang w:val="hy-AM"/>
        </w:rPr>
        <w:t>Մասնակիցը հայտով ներկայացնում է`</w:t>
      </w:r>
    </w:p>
    <w:p w:rsidR="003850A0" w:rsidRPr="00AE2768" w:rsidRDefault="003850A0" w:rsidP="003850A0">
      <w:pPr>
        <w:pStyle w:val="23"/>
        <w:spacing w:line="240" w:lineRule="auto"/>
        <w:ind w:firstLine="567"/>
        <w:rPr>
          <w:rFonts w:ascii="GHEA Grapalat" w:hAnsi="GHEA Grapalat" w:cs="Sylfaen"/>
          <w:szCs w:val="24"/>
          <w:lang w:val="hy-AM"/>
        </w:rPr>
      </w:pPr>
      <w:bookmarkStart w:id="2"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E2768">
        <w:rPr>
          <w:rFonts w:ascii="GHEA Grapalat" w:hAnsi="GHEA Grapalat" w:cs="Sylfaen"/>
          <w:szCs w:val="24"/>
          <w:lang w:val="hy-AM"/>
        </w:rPr>
        <w:t>`</w:t>
      </w:r>
      <w:r w:rsidR="006818C6"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ա) </w:t>
      </w:r>
      <w:r w:rsidR="000356CC" w:rsidRPr="00AE2768">
        <w:rPr>
          <w:rFonts w:ascii="GHEA Grapalat" w:hAnsi="GHEA Grapalat" w:cs="Sylfaen"/>
          <w:szCs w:val="24"/>
          <w:lang w:val="hy-AM"/>
        </w:rPr>
        <w:t xml:space="preserve">հավաստում </w:t>
      </w:r>
      <w:r w:rsidRPr="00AE2768">
        <w:rPr>
          <w:rFonts w:ascii="GHEA Grapalat" w:hAnsi="GHEA Grapalat" w:cs="Sylfaen"/>
          <w:szCs w:val="24"/>
          <w:lang w:val="hy-AM"/>
        </w:rPr>
        <w:t>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C63E1C" w:rsidRPr="00AE2768" w:rsidRDefault="003850A0" w:rsidP="00972668">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00C63E1C" w:rsidRPr="00AE2768">
        <w:rPr>
          <w:rFonts w:ascii="GHEA Grapalat" w:hAnsi="GHEA Grapalat" w:cs="Sylfaen"/>
          <w:sz w:val="20"/>
          <w:lang w:val="hy-AM"/>
        </w:rPr>
        <w:t>հավաստում՝ ընտրված մասնակից ճանաչվելու դեպքում, սույն հրավեր</w:t>
      </w:r>
      <w:r w:rsidR="00EA68B2" w:rsidRPr="00AE2768">
        <w:rPr>
          <w:rFonts w:ascii="GHEA Grapalat" w:hAnsi="GHEA Grapalat" w:cs="Sylfaen"/>
          <w:sz w:val="20"/>
          <w:lang w:val="hy-AM"/>
        </w:rPr>
        <w:t xml:space="preserve">ի 1-ին մասի 2.4 կետով </w:t>
      </w:r>
      <w:r w:rsidR="00C63E1C" w:rsidRPr="00AE2768">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E2768">
        <w:rPr>
          <w:rFonts w:ascii="GHEA Grapalat" w:hAnsi="GHEA Grapalat" w:cs="Sylfaen"/>
          <w:sz w:val="20"/>
          <w:lang w:val="hy-AM"/>
        </w:rPr>
        <w:t>.</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AE2768"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AE2768" w:rsidRDefault="0059404D" w:rsidP="00972668">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0D08B4">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p>
    <w:p w:rsidR="003850A0" w:rsidRPr="00AE2768" w:rsidRDefault="005A51C8" w:rsidP="003850A0">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 xml:space="preserve">2) </w:t>
      </w:r>
      <w:r w:rsidR="00737D93" w:rsidRPr="00AE2768">
        <w:rPr>
          <w:rFonts w:ascii="GHEA Grapalat" w:hAnsi="GHEA Grapalat" w:cs="Sylfaen"/>
          <w:sz w:val="20"/>
          <w:szCs w:val="24"/>
          <w:lang w:val="hy-AM" w:eastAsia="en-US"/>
        </w:rPr>
        <w:t xml:space="preserve">իր կողմից առաջարկվող </w:t>
      </w:r>
      <w:r w:rsidR="0028797C">
        <w:rPr>
          <w:rFonts w:ascii="GHEA Grapalat" w:hAnsi="GHEA Grapalat" w:cs="Sylfaen"/>
          <w:sz w:val="20"/>
          <w:szCs w:val="24"/>
          <w:lang w:val="hy-AM" w:eastAsia="en-US"/>
        </w:rPr>
        <w:t>ապրանքի տեխնիկական բնութագրերը</w:t>
      </w:r>
    </w:p>
    <w:bookmarkEnd w:id="3"/>
    <w:p w:rsidR="00B67CCD" w:rsidRPr="000D08B4"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2</w:t>
      </w:r>
      <w:r w:rsidR="003E3FD0" w:rsidRPr="00AE2768">
        <w:rPr>
          <w:rFonts w:ascii="GHEA Grapalat" w:hAnsi="GHEA Grapalat" w:cs="Sylfaen"/>
          <w:sz w:val="20"/>
          <w:szCs w:val="24"/>
          <w:lang w:val="hy-AM" w:eastAsia="en-US"/>
        </w:rPr>
        <w:t>)</w:t>
      </w:r>
      <w:r w:rsidR="0047117B" w:rsidRPr="00AE2768">
        <w:rPr>
          <w:rFonts w:ascii="GHEA Grapalat" w:hAnsi="GHEA Grapalat" w:cs="Sylfaen"/>
          <w:sz w:val="20"/>
          <w:szCs w:val="24"/>
          <w:lang w:val="hy-AM" w:eastAsia="en-US"/>
        </w:rPr>
        <w:t xml:space="preserve">իր կողմից հաստատված </w:t>
      </w:r>
      <w:r w:rsidR="00B67CCD" w:rsidRPr="00AE2768">
        <w:rPr>
          <w:rFonts w:ascii="GHEA Grapalat" w:hAnsi="GHEA Grapalat" w:cs="Sylfaen"/>
          <w:sz w:val="20"/>
          <w:szCs w:val="24"/>
          <w:lang w:val="hy-AM" w:eastAsia="en-US"/>
        </w:rPr>
        <w:t>գնային առաջարկ</w:t>
      </w:r>
      <w:r w:rsidRPr="000D08B4">
        <w:rPr>
          <w:rFonts w:ascii="GHEA Grapalat" w:hAnsi="GHEA Grapalat" w:cs="Sylfaen"/>
          <w:sz w:val="20"/>
          <w:szCs w:val="24"/>
          <w:lang w:val="hy-AM" w:eastAsia="en-US"/>
        </w:rPr>
        <w:t>.</w:t>
      </w:r>
    </w:p>
    <w:p w:rsidR="000845F6" w:rsidRPr="00AE2768" w:rsidRDefault="006265F4" w:rsidP="00A1339F">
      <w:pPr>
        <w:pStyle w:val="norm"/>
        <w:spacing w:line="240" w:lineRule="auto"/>
        <w:ind w:firstLine="0"/>
        <w:rPr>
          <w:rFonts w:ascii="GHEA Grapalat" w:hAnsi="GHEA Grapalat" w:cs="Sylfaen"/>
          <w:sz w:val="20"/>
          <w:szCs w:val="24"/>
          <w:lang w:val="hy-AM" w:eastAsia="en-US"/>
        </w:rPr>
      </w:pPr>
      <w:r w:rsidRPr="000D08B4">
        <w:rPr>
          <w:rFonts w:ascii="GHEA Grapalat" w:hAnsi="GHEA Grapalat" w:cs="Sylfaen"/>
          <w:sz w:val="20"/>
          <w:szCs w:val="24"/>
          <w:lang w:val="hy-AM" w:eastAsia="en-US"/>
        </w:rPr>
        <w:t>4</w:t>
      </w:r>
      <w:r w:rsidR="003E3FD0" w:rsidRPr="00AE2768">
        <w:rPr>
          <w:rFonts w:ascii="GHEA Grapalat" w:hAnsi="GHEA Grapalat" w:cs="Sylfaen"/>
          <w:sz w:val="20"/>
          <w:szCs w:val="24"/>
          <w:lang w:val="hy-AM" w:eastAsia="en-US"/>
        </w:rPr>
        <w:t>)</w:t>
      </w:r>
      <w:r w:rsidR="000845F6" w:rsidRPr="00AE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E2768">
        <w:rPr>
          <w:rFonts w:ascii="GHEA Grapalat" w:hAnsi="GHEA Grapalat" w:cs="Sylfaen"/>
          <w:sz w:val="20"/>
          <w:szCs w:val="24"/>
          <w:lang w:val="hy-AM" w:eastAsia="en-US"/>
        </w:rPr>
        <w:t xml:space="preserve">կնքվելիք </w:t>
      </w:r>
      <w:r w:rsidR="000845F6" w:rsidRPr="00AE2768">
        <w:rPr>
          <w:rFonts w:ascii="GHEA Grapalat" w:hAnsi="GHEA Grapalat" w:cs="Sylfaen"/>
          <w:sz w:val="20"/>
          <w:szCs w:val="24"/>
          <w:lang w:val="hy-AM" w:eastAsia="en-US"/>
        </w:rPr>
        <w:t>պայմանագիրն իրականացվելու է գործակալության միջոցով:</w:t>
      </w:r>
    </w:p>
    <w:p w:rsidR="000845F6" w:rsidRPr="00AE2768"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5</w:t>
      </w:r>
      <w:r w:rsidR="003E3FD0" w:rsidRPr="00AE2768">
        <w:rPr>
          <w:rFonts w:ascii="GHEA Grapalat" w:hAnsi="GHEA Grapalat" w:cs="Sylfaen"/>
          <w:sz w:val="20"/>
          <w:szCs w:val="24"/>
          <w:lang w:val="hy-AM" w:eastAsia="en-US"/>
        </w:rPr>
        <w:t>)</w:t>
      </w:r>
      <w:r w:rsidR="002B0AEA" w:rsidRPr="00AE2768">
        <w:rPr>
          <w:rFonts w:ascii="GHEA Grapalat" w:hAnsi="GHEA Grapalat" w:cs="Sylfaen"/>
          <w:sz w:val="20"/>
          <w:szCs w:val="24"/>
          <w:lang w:val="hy-AM" w:eastAsia="en-US"/>
        </w:rPr>
        <w:t xml:space="preserve"> համատեղ գործունեության պայմանագ</w:t>
      </w:r>
      <w:r w:rsidR="00B32124" w:rsidRPr="00AE2768">
        <w:rPr>
          <w:rFonts w:ascii="GHEA Grapalat" w:hAnsi="GHEA Grapalat" w:cs="Sylfaen"/>
          <w:sz w:val="20"/>
          <w:szCs w:val="24"/>
          <w:lang w:val="hy-AM" w:eastAsia="en-US"/>
        </w:rPr>
        <w:t>րի պատճենը</w:t>
      </w:r>
      <w:r w:rsidR="002B0AEA" w:rsidRPr="00AE2768">
        <w:rPr>
          <w:rFonts w:ascii="GHEA Grapalat" w:hAnsi="GHEA Grapalat" w:cs="Sylfaen"/>
          <w:sz w:val="20"/>
          <w:szCs w:val="24"/>
          <w:lang w:val="hy-AM" w:eastAsia="en-US"/>
        </w:rPr>
        <w:t xml:space="preserve">, եթե </w:t>
      </w:r>
      <w:r w:rsidR="00F97D3E" w:rsidRPr="00AE2768">
        <w:rPr>
          <w:rFonts w:ascii="GHEA Grapalat" w:hAnsi="GHEA Grapalat" w:cs="Sylfaen"/>
          <w:sz w:val="20"/>
          <w:szCs w:val="24"/>
          <w:lang w:val="hy-AM" w:eastAsia="en-US"/>
        </w:rPr>
        <w:t xml:space="preserve">մասնակիցները սույն </w:t>
      </w:r>
      <w:r w:rsidR="002B0AEA" w:rsidRPr="00AE2768">
        <w:rPr>
          <w:rFonts w:ascii="GHEA Grapalat" w:hAnsi="GHEA Grapalat" w:cs="Sylfaen"/>
          <w:sz w:val="20"/>
          <w:szCs w:val="24"/>
          <w:lang w:val="hy-AM" w:eastAsia="en-US"/>
        </w:rPr>
        <w:t xml:space="preserve">ընթացակարգին մասնակցում </w:t>
      </w:r>
      <w:r w:rsidR="00F97D3E" w:rsidRPr="00AE2768">
        <w:rPr>
          <w:rFonts w:ascii="GHEA Grapalat" w:hAnsi="GHEA Grapalat" w:cs="Sylfaen"/>
          <w:sz w:val="20"/>
          <w:szCs w:val="24"/>
          <w:lang w:val="hy-AM" w:eastAsia="en-US"/>
        </w:rPr>
        <w:t xml:space="preserve">են </w:t>
      </w:r>
      <w:r w:rsidR="002B0AEA" w:rsidRPr="00AE2768">
        <w:rPr>
          <w:rFonts w:ascii="GHEA Grapalat" w:hAnsi="GHEA Grapalat" w:cs="Sylfaen"/>
          <w:sz w:val="20"/>
          <w:szCs w:val="24"/>
          <w:lang w:val="hy-AM" w:eastAsia="en-US"/>
        </w:rPr>
        <w:t>համատեղ գործունեության կարգով (կոնսորցիումով):</w:t>
      </w:r>
    </w:p>
    <w:p w:rsidR="00E410D5" w:rsidRPr="00AE2768" w:rsidRDefault="00E410D5" w:rsidP="00E410D5">
      <w:pPr>
        <w:pStyle w:val="norm"/>
        <w:spacing w:line="240" w:lineRule="auto"/>
        <w:rPr>
          <w:rFonts w:ascii="GHEA Grapalat" w:hAnsi="GHEA Grapalat" w:cs="Sylfaen"/>
          <w:sz w:val="20"/>
          <w:szCs w:val="24"/>
          <w:lang w:val="hy-AM" w:eastAsia="en-US"/>
        </w:rPr>
      </w:pPr>
      <w:bookmarkStart w:id="4"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E2768">
        <w:rPr>
          <w:rFonts w:ascii="GHEA Grapalat" w:hAnsi="GHEA Grapalat" w:cs="Sylfaen"/>
          <w:sz w:val="20"/>
          <w:szCs w:val="24"/>
          <w:lang w:val="hy-AM" w:eastAsia="en-US"/>
        </w:rPr>
        <w:t xml:space="preserve">(միևնույն չափաբաժնին) </w:t>
      </w:r>
      <w:r w:rsidRPr="00AE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E2768" w:rsidRDefault="00037DDE" w:rsidP="00EF3662">
      <w:pPr>
        <w:pStyle w:val="norm"/>
        <w:spacing w:line="240" w:lineRule="auto"/>
        <w:rPr>
          <w:rFonts w:ascii="GHEA Grapalat" w:hAnsi="GHEA Grapalat" w:cs="Sylfaen"/>
          <w:sz w:val="20"/>
          <w:szCs w:val="24"/>
          <w:lang w:val="hy-AM" w:eastAsia="en-US"/>
        </w:rPr>
      </w:pPr>
    </w:p>
    <w:p w:rsidR="00A45946" w:rsidRPr="00AE2768" w:rsidRDefault="00C8055A" w:rsidP="00EF3662">
      <w:pPr>
        <w:jc w:val="center"/>
        <w:rPr>
          <w:rFonts w:ascii="GHEA Grapalat" w:hAnsi="GHEA Grapalat" w:cs="Arial"/>
          <w:b/>
          <w:sz w:val="20"/>
          <w:lang w:val="es-ES"/>
        </w:rPr>
      </w:pPr>
      <w:r w:rsidRPr="00AE2768">
        <w:rPr>
          <w:rFonts w:ascii="GHEA Grapalat" w:hAnsi="GHEA Grapalat"/>
          <w:b/>
          <w:sz w:val="20"/>
          <w:lang w:val="es-ES"/>
        </w:rPr>
        <w:t>5</w:t>
      </w:r>
      <w:r w:rsidR="00A45946" w:rsidRPr="00AE2768">
        <w:rPr>
          <w:rFonts w:ascii="GHEA Grapalat" w:hAnsi="GHEA Grapalat"/>
          <w:b/>
          <w:sz w:val="20"/>
          <w:lang w:val="es-ES"/>
        </w:rPr>
        <w:t xml:space="preserve">.   </w:t>
      </w:r>
      <w:r w:rsidR="00A45946" w:rsidRPr="00AE2768">
        <w:rPr>
          <w:rFonts w:ascii="GHEA Grapalat" w:hAnsi="GHEA Grapalat" w:cs="Sylfaen"/>
          <w:b/>
          <w:sz w:val="20"/>
          <w:lang w:val="es-ES"/>
        </w:rPr>
        <w:t>ՀԱՅՏԻԳՆԱՅԻՆԱՌԱՋԱՐԿԸ</w:t>
      </w:r>
    </w:p>
    <w:p w:rsidR="00A45946" w:rsidRPr="00AE2768" w:rsidRDefault="00A45946" w:rsidP="00EF3662">
      <w:pPr>
        <w:jc w:val="center"/>
        <w:rPr>
          <w:rFonts w:ascii="GHEA Grapalat" w:hAnsi="GHEA Grapalat" w:cs="Arial"/>
          <w:b/>
          <w:sz w:val="20"/>
          <w:lang w:val="es-ES"/>
        </w:rPr>
      </w:pPr>
    </w:p>
    <w:p w:rsidR="00A45946" w:rsidRPr="00AE2768" w:rsidRDefault="00C8055A" w:rsidP="00EF3662">
      <w:pPr>
        <w:ind w:firstLine="567"/>
        <w:jc w:val="both"/>
        <w:rPr>
          <w:rFonts w:ascii="GHEA Grapalat" w:hAnsi="GHEA Grapalat"/>
          <w:sz w:val="20"/>
          <w:lang w:val="es-ES"/>
        </w:rPr>
      </w:pPr>
      <w:r w:rsidRPr="00AE2768">
        <w:rPr>
          <w:rFonts w:ascii="GHEA Grapalat" w:hAnsi="GHEA Grapalat" w:cs="Sylfaen"/>
          <w:sz w:val="20"/>
          <w:lang w:val="es-ES"/>
        </w:rPr>
        <w:t>5</w:t>
      </w:r>
      <w:r w:rsidR="00A45946" w:rsidRPr="00AE2768">
        <w:rPr>
          <w:rFonts w:ascii="GHEA Grapalat" w:hAnsi="GHEA Grapalat" w:cs="Sylfaen"/>
          <w:sz w:val="20"/>
          <w:lang w:val="es-ES"/>
        </w:rPr>
        <w:t xml:space="preserve">.1 </w:t>
      </w:r>
      <w:r w:rsidR="00A45946" w:rsidRPr="00AE2768">
        <w:rPr>
          <w:rFonts w:ascii="GHEA Grapalat" w:hAnsi="GHEA Grapalat" w:cs="Sylfaen"/>
          <w:sz w:val="20"/>
          <w:lang w:val="hy-AM"/>
        </w:rPr>
        <w:t>Առաջարկվողգինըապրանքիարժեքիցբացիներառումէփոխադրման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ապահովագրման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տուրքերի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հարկերի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այլվճարումներիգծովծախսերըևչիկարողպակասլինելդրանցինքնարժեքից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Առաջարկվողգնիհաշվարկըպետքէներկայացվիհայտով</w:t>
      </w:r>
      <w:r w:rsidR="00A45946" w:rsidRPr="00AE2768">
        <w:rPr>
          <w:rFonts w:ascii="GHEA Grapalat" w:hAnsi="GHEA Grapalat"/>
          <w:sz w:val="20"/>
          <w:lang w:val="es-ES"/>
        </w:rPr>
        <w:t>:</w:t>
      </w:r>
    </w:p>
    <w:p w:rsidR="00B95FE0" w:rsidRPr="00AE2768" w:rsidRDefault="00C8055A" w:rsidP="00EF3662">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2</w:t>
      </w:r>
      <w:r w:rsidR="00A45946" w:rsidRPr="00AE2768">
        <w:rPr>
          <w:rFonts w:ascii="GHEA Grapalat" w:hAnsi="GHEA Grapalat" w:cs="Sylfaen"/>
          <w:sz w:val="20"/>
          <w:lang w:val="es-ES"/>
        </w:rPr>
        <w:t xml:space="preserve"> Մ</w:t>
      </w:r>
      <w:r w:rsidR="00A45946" w:rsidRPr="00AE2768">
        <w:rPr>
          <w:rFonts w:ascii="GHEA Grapalat" w:hAnsi="GHEA Grapalat" w:cs="Sylfaen"/>
          <w:sz w:val="20"/>
          <w:szCs w:val="24"/>
          <w:lang w:val="hy-AM" w:eastAsia="en-US"/>
        </w:rPr>
        <w:t xml:space="preserve">ասնակիցը գնային առաջարկը ներկայացնում է </w:t>
      </w:r>
      <w:r w:rsidR="00417553" w:rsidRPr="00AE2768">
        <w:rPr>
          <w:rFonts w:ascii="GHEA Grapalat" w:hAnsi="GHEA Grapalat" w:cs="Sylfaen"/>
          <w:sz w:val="20"/>
          <w:lang w:val="hy-AM"/>
        </w:rPr>
        <w:t>ինքնարժեք, շահույթ</w:t>
      </w:r>
      <w:r w:rsidR="00A45946"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AE2768">
        <w:rPr>
          <w:rFonts w:ascii="GHEA Grapalat" w:hAnsi="GHEA Grapalat" w:cs="Sylfaen"/>
          <w:sz w:val="20"/>
          <w:szCs w:val="24"/>
          <w:lang w:val="hy-AM" w:eastAsia="en-US"/>
        </w:rPr>
        <w:t xml:space="preserve">Ինքնարժեքի </w:t>
      </w:r>
      <w:r w:rsidR="00A45946" w:rsidRPr="00AE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2768">
        <w:rPr>
          <w:rFonts w:ascii="GHEA Grapalat" w:hAnsi="GHEA Grapalat" w:cs="Sylfaen"/>
          <w:sz w:val="20"/>
          <w:lang w:val="ru-RU"/>
        </w:rPr>
        <w:t>ներկայաց</w:t>
      </w:r>
      <w:r w:rsidR="00A45946" w:rsidRPr="00AE2768">
        <w:rPr>
          <w:rFonts w:ascii="GHEA Grapalat" w:hAnsi="GHEA Grapalat" w:cs="Sylfaen"/>
          <w:sz w:val="20"/>
        </w:rPr>
        <w:t>վող</w:t>
      </w:r>
      <w:r w:rsidR="00A45946" w:rsidRPr="00AE2768">
        <w:rPr>
          <w:rFonts w:ascii="GHEA Grapalat" w:hAnsi="GHEA Grapalat" w:cs="Sylfaen"/>
          <w:sz w:val="20"/>
          <w:lang w:val="ru-RU"/>
        </w:rPr>
        <w:t>գնայինառաջարկում</w:t>
      </w:r>
      <w:r w:rsidR="00A45946"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p>
    <w:p w:rsidR="00B95FE0" w:rsidRPr="00AE2768" w:rsidRDefault="00B95FE0" w:rsidP="006C1D25">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lastRenderedPageBreak/>
        <w:t>Մ</w:t>
      </w:r>
      <w:r w:rsidR="00A45946" w:rsidRPr="00AE2768">
        <w:rPr>
          <w:rFonts w:ascii="GHEA Grapalat" w:hAnsi="GHEA Grapalat" w:cs="Sylfaen"/>
          <w:sz w:val="20"/>
          <w:szCs w:val="24"/>
          <w:lang w:val="hy-AM" w:eastAsia="en-US"/>
        </w:rPr>
        <w:t xml:space="preserve">ասնակիցների գնային առաջարկների </w:t>
      </w:r>
      <w:r w:rsidR="00934B33" w:rsidRPr="00AE2768">
        <w:rPr>
          <w:rFonts w:ascii="GHEA Grapalat" w:hAnsi="GHEA Grapalat" w:cs="Sylfaen"/>
          <w:sz w:val="20"/>
          <w:szCs w:val="24"/>
          <w:lang w:val="hy-AM" w:eastAsia="en-US"/>
        </w:rPr>
        <w:t>գնահատում</w:t>
      </w:r>
      <w:r w:rsidR="00934B33" w:rsidRPr="00AE2768">
        <w:rPr>
          <w:rFonts w:ascii="GHEA Grapalat" w:hAnsi="GHEA Grapalat" w:cs="Sylfaen"/>
          <w:sz w:val="20"/>
          <w:szCs w:val="24"/>
          <w:lang w:eastAsia="en-US"/>
        </w:rPr>
        <w:t>նու</w:t>
      </w:r>
      <w:r w:rsidR="00A45946" w:rsidRPr="00AE2768">
        <w:rPr>
          <w:rFonts w:ascii="GHEA Grapalat" w:hAnsi="GHEA Grapalat" w:cs="Sylfaen"/>
          <w:sz w:val="20"/>
          <w:szCs w:val="24"/>
          <w:lang w:val="hy-AM" w:eastAsia="en-US"/>
        </w:rPr>
        <w:t xml:space="preserve"> համեմատումն իրականացվում </w:t>
      </w:r>
      <w:r w:rsidR="00934B33" w:rsidRPr="00AE2768">
        <w:rPr>
          <w:rFonts w:ascii="GHEA Grapalat" w:hAnsi="GHEA Grapalat" w:cs="Sylfaen"/>
          <w:sz w:val="20"/>
          <w:szCs w:val="24"/>
          <w:lang w:eastAsia="en-US"/>
        </w:rPr>
        <w:t>են</w:t>
      </w:r>
      <w:r w:rsidR="00A45946" w:rsidRPr="00AE2768">
        <w:rPr>
          <w:rFonts w:ascii="GHEA Grapalat" w:hAnsi="GHEA Grapalat" w:cs="Sylfaen"/>
          <w:sz w:val="20"/>
          <w:szCs w:val="24"/>
          <w:lang w:val="hy-AM" w:eastAsia="en-US"/>
        </w:rPr>
        <w:t xml:space="preserve"> առանց սույն կետում նշված հարկի գումարի հաշվարկման:</w:t>
      </w:r>
      <w:r w:rsidRPr="00AE2768">
        <w:rPr>
          <w:rFonts w:ascii="GHEA Grapalat" w:hAnsi="GHEA Grapalat" w:cs="Sylfaen"/>
          <w:sz w:val="20"/>
          <w:szCs w:val="24"/>
          <w:lang w:val="hy-AM" w:eastAsia="en-US"/>
        </w:rPr>
        <w:t xml:space="preserve"> Ընդ որում, մասնակցի հայտը ենթակա չէ մերժման, եթե`</w:t>
      </w:r>
    </w:p>
    <w:p w:rsidR="00B95FE0" w:rsidRPr="00AE2768" w:rsidRDefault="00B95FE0" w:rsidP="00877F7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ա. գնային առաջարկի </w:t>
      </w:r>
      <w:r w:rsidR="00052F61"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E2768" w:rsidRDefault="00B95FE0" w:rsidP="00C75A7D">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բ. գնային առաջարկի </w:t>
      </w:r>
      <w:r w:rsidR="0042084B"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E2768" w:rsidRDefault="00B95FE0" w:rsidP="001E17BA">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E2768">
        <w:rPr>
          <w:rFonts w:ascii="GHEA Grapalat" w:hAnsi="GHEA Grapalat" w:cs="Sylfaen"/>
          <w:sz w:val="20"/>
          <w:szCs w:val="24"/>
          <w:lang w:val="hy-AM" w:eastAsia="en-US"/>
        </w:rPr>
        <w:t>.</w:t>
      </w:r>
    </w:p>
    <w:p w:rsidR="00A63118" w:rsidRPr="00AE2768" w:rsidRDefault="00A63118" w:rsidP="0097266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AE2768" w:rsidRDefault="00A63118" w:rsidP="00972668">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AE2768" w:rsidRDefault="00A63118" w:rsidP="00A6311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AE2768">
        <w:rPr>
          <w:rFonts w:ascii="GHEA Grapalat" w:hAnsi="GHEA Grapalat" w:cs="Sylfaen"/>
          <w:sz w:val="20"/>
          <w:szCs w:val="24"/>
          <w:lang w:val="hy-AM" w:eastAsia="en-US"/>
        </w:rPr>
        <w:t>:</w:t>
      </w:r>
    </w:p>
    <w:p w:rsidR="00A45946" w:rsidRPr="00AE2768" w:rsidRDefault="00C8055A" w:rsidP="00EF3662">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3</w:t>
      </w:r>
      <w:r w:rsidR="00A45946"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2768">
        <w:rPr>
          <w:rFonts w:ascii="GHEA Grapalat" w:hAnsi="GHEA Grapalat"/>
          <w:sz w:val="20"/>
          <w:lang w:val="es-ES"/>
        </w:rPr>
        <w:t xml:space="preserve">: </w:t>
      </w:r>
      <w:r w:rsidR="00A45946" w:rsidRPr="00AE2768">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2768">
        <w:rPr>
          <w:rFonts w:ascii="GHEA Grapalat" w:hAnsi="GHEA Grapalat"/>
          <w:sz w:val="20"/>
          <w:lang w:val="es-ES"/>
        </w:rPr>
        <w:t>մ</w:t>
      </w:r>
      <w:r w:rsidR="00A45946" w:rsidRPr="00AE2768">
        <w:rPr>
          <w:rFonts w:ascii="GHEA Grapalat" w:hAnsi="GHEA Grapalat"/>
          <w:sz w:val="20"/>
          <w:lang w:val="es-ES"/>
        </w:rPr>
        <w:t>ասնակցի շահույթի չափը չի կարող հրավերով սահմանափակվել:</w:t>
      </w:r>
    </w:p>
    <w:p w:rsidR="00096865" w:rsidRPr="00AE2768" w:rsidRDefault="00096865" w:rsidP="00EF3662">
      <w:pPr>
        <w:pStyle w:val="23"/>
        <w:spacing w:line="240" w:lineRule="auto"/>
        <w:ind w:firstLine="567"/>
        <w:rPr>
          <w:rFonts w:ascii="GHEA Grapalat" w:hAnsi="GHEA Grapalat"/>
          <w:lang w:val="es-ES"/>
        </w:rPr>
      </w:pPr>
    </w:p>
    <w:p w:rsidR="00096865" w:rsidRPr="00AE2768" w:rsidRDefault="00220C7C" w:rsidP="00EF3662">
      <w:pPr>
        <w:jc w:val="center"/>
        <w:rPr>
          <w:rFonts w:ascii="GHEA Grapalat" w:hAnsi="GHEA Grapalat"/>
          <w:b/>
          <w:sz w:val="20"/>
          <w:lang w:val="es-ES"/>
        </w:rPr>
      </w:pPr>
      <w:r w:rsidRPr="00AE2768">
        <w:rPr>
          <w:rFonts w:ascii="GHEA Grapalat" w:hAnsi="GHEA Grapalat"/>
          <w:b/>
          <w:sz w:val="20"/>
          <w:lang w:val="es-ES"/>
        </w:rPr>
        <w:t>6</w:t>
      </w:r>
      <w:r w:rsidR="00955A1E" w:rsidRPr="00AE2768">
        <w:rPr>
          <w:rFonts w:ascii="GHEA Grapalat" w:hAnsi="GHEA Grapalat"/>
          <w:b/>
          <w:sz w:val="20"/>
          <w:lang w:val="es-ES"/>
        </w:rPr>
        <w:t xml:space="preserve">. </w:t>
      </w:r>
      <w:r w:rsidR="00955A1E" w:rsidRPr="00AE2768">
        <w:rPr>
          <w:rFonts w:ascii="GHEA Grapalat" w:hAnsi="GHEA Grapalat"/>
          <w:b/>
          <w:sz w:val="20"/>
        </w:rPr>
        <w:t>ՀԱՅՏԻԳՈՐԾՈՂՈՒԹՅԱՆԺԱՄԿԵՏԸ</w:t>
      </w:r>
      <w:r w:rsidR="00955A1E" w:rsidRPr="00AE2768">
        <w:rPr>
          <w:rFonts w:ascii="GHEA Grapalat" w:hAnsi="GHEA Grapalat"/>
          <w:b/>
          <w:sz w:val="20"/>
          <w:lang w:val="es-ES"/>
        </w:rPr>
        <w:t xml:space="preserve">, </w:t>
      </w:r>
      <w:r w:rsidR="00955A1E" w:rsidRPr="00AE2768">
        <w:rPr>
          <w:rFonts w:ascii="GHEA Grapalat" w:hAnsi="GHEA Grapalat"/>
          <w:b/>
          <w:sz w:val="20"/>
        </w:rPr>
        <w:t>ՀԱՅՏԵՐՈՒՄՓՈՓՈԽՈՒԹՅՈՒՆԿԱՏԱՐԵԼՈՒ</w:t>
      </w:r>
    </w:p>
    <w:p w:rsidR="00096865" w:rsidRPr="00AE2768" w:rsidRDefault="00955A1E" w:rsidP="00EF3662">
      <w:pPr>
        <w:jc w:val="center"/>
        <w:rPr>
          <w:rFonts w:ascii="GHEA Grapalat" w:hAnsi="GHEA Grapalat"/>
          <w:b/>
          <w:sz w:val="20"/>
          <w:lang w:val="es-ES"/>
        </w:rPr>
      </w:pPr>
      <w:r w:rsidRPr="00AE2768">
        <w:rPr>
          <w:rFonts w:ascii="GHEA Grapalat" w:hAnsi="GHEA Grapalat"/>
          <w:b/>
          <w:sz w:val="20"/>
        </w:rPr>
        <w:t>ԵՎԴՐԱՆՔՀԵՏՎԵՐՑՆԵԼՈՒԿԱՐԳԸ</w:t>
      </w:r>
    </w:p>
    <w:p w:rsidR="00096865" w:rsidRPr="00AE2768" w:rsidRDefault="00096865" w:rsidP="00EF3662">
      <w:pPr>
        <w:pStyle w:val="a3"/>
        <w:spacing w:line="240" w:lineRule="auto"/>
        <w:ind w:firstLine="567"/>
        <w:rPr>
          <w:rFonts w:ascii="GHEA Grapalat" w:hAnsi="GHEA Grapalat"/>
          <w:b/>
          <w:lang w:val="af-ZA"/>
        </w:rPr>
      </w:pP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w:t>
      </w:r>
      <w:r w:rsidR="00096865" w:rsidRPr="00AE2768">
        <w:rPr>
          <w:rFonts w:ascii="GHEA Grapalat" w:hAnsi="GHEA Grapalat"/>
          <w:i w:val="0"/>
          <w:lang w:val="af-ZA"/>
        </w:rPr>
        <w:t>.1</w:t>
      </w:r>
      <w:r w:rsidR="00096865" w:rsidRPr="00AE2768">
        <w:rPr>
          <w:rFonts w:ascii="GHEA Grapalat" w:hAnsi="GHEA Grapalat" w:cs="Sylfaen"/>
          <w:i w:val="0"/>
          <w:szCs w:val="24"/>
          <w:lang w:val="ru-RU"/>
        </w:rPr>
        <w:t>Օրենքի</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րդհոդվածիհամաձայն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հայտըվավերէմինչևՕրենքինհամապատասխանպայմանագրիկնքումը</w:t>
      </w:r>
      <w:r w:rsidR="00096865" w:rsidRPr="00AE2768">
        <w:rPr>
          <w:rFonts w:ascii="GHEA Grapalat" w:hAnsi="GHEA Grapalat" w:cs="Sylfaen"/>
          <w:i w:val="0"/>
          <w:szCs w:val="24"/>
          <w:lang w:val="af-ZA"/>
        </w:rPr>
        <w:t xml:space="preserve">, </w:t>
      </w:r>
      <w:r w:rsidR="00705706"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ասնակցիկողմիցհայտիհետվերցնելը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հայտիմերժումըկամ</w:t>
      </w:r>
      <w:r w:rsidR="00402941" w:rsidRPr="00AE2768">
        <w:rPr>
          <w:rFonts w:ascii="GHEA Grapalat" w:hAnsi="GHEA Grapalat" w:cs="Sylfaen"/>
          <w:i w:val="0"/>
          <w:szCs w:val="24"/>
          <w:lang w:val="af-ZA"/>
        </w:rPr>
        <w:t xml:space="preserve">սույն </w:t>
      </w:r>
      <w:r w:rsidR="00096865" w:rsidRPr="00AE2768">
        <w:rPr>
          <w:rFonts w:ascii="GHEA Grapalat" w:hAnsi="GHEA Grapalat" w:cs="Sylfaen"/>
          <w:i w:val="0"/>
          <w:szCs w:val="24"/>
          <w:lang w:val="ru-RU"/>
        </w:rPr>
        <w:t>ընթացակարգըչկայացածհայտարարվելը</w:t>
      </w:r>
      <w:r w:rsidR="004D5671" w:rsidRPr="00AE2768">
        <w:rPr>
          <w:rFonts w:ascii="GHEA Grapalat" w:hAnsi="GHEA Grapalat" w:cs="Sylfaen"/>
          <w:i w:val="0"/>
          <w:szCs w:val="24"/>
          <w:lang w:val="ru-RU"/>
        </w:rPr>
        <w:t>։</w:t>
      </w: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6</w:t>
      </w:r>
      <w:r w:rsidR="00096865" w:rsidRPr="00AE2768">
        <w:rPr>
          <w:rFonts w:ascii="GHEA Grapalat" w:hAnsi="GHEA Grapalat" w:cs="Sylfaen"/>
          <w:i w:val="0"/>
          <w:szCs w:val="24"/>
          <w:lang w:val="af-ZA"/>
        </w:rPr>
        <w:t xml:space="preserve">.2 </w:t>
      </w:r>
      <w:r w:rsidR="00096865" w:rsidRPr="00AE2768">
        <w:rPr>
          <w:rFonts w:ascii="GHEA Grapalat" w:hAnsi="GHEA Grapalat" w:cs="Sylfaen"/>
          <w:i w:val="0"/>
          <w:szCs w:val="24"/>
          <w:lang w:val="ru-RU"/>
        </w:rPr>
        <w:t>Օրենքի</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րդհոդվածիհամաձայն</w:t>
      </w:r>
      <w:r w:rsidR="00096865" w:rsidRPr="00AE2768">
        <w:rPr>
          <w:rFonts w:ascii="GHEA Grapalat" w:hAnsi="GHEA Grapalat" w:cs="Sylfaen"/>
          <w:i w:val="0"/>
          <w:szCs w:val="24"/>
          <w:lang w:val="af-ZA"/>
        </w:rPr>
        <w:t xml:space="preserve">` </w:t>
      </w:r>
      <w:r w:rsidR="00F70E55"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ասնակիցը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մինչևսույնհրավերի</w:t>
      </w:r>
      <w:r w:rsidRPr="00AE2768">
        <w:rPr>
          <w:rFonts w:ascii="GHEA Grapalat" w:hAnsi="GHEA Grapalat" w:cs="Sylfaen"/>
          <w:i w:val="0"/>
          <w:szCs w:val="24"/>
          <w:lang w:val="af-ZA"/>
        </w:rPr>
        <w:t xml:space="preserve">1-ին մասի </w:t>
      </w:r>
      <w:r w:rsidR="00096865" w:rsidRPr="00AE2768">
        <w:rPr>
          <w:rFonts w:ascii="GHEA Grapalat" w:hAnsi="GHEA Grapalat" w:cs="Sylfaen"/>
          <w:i w:val="0"/>
          <w:szCs w:val="24"/>
          <w:lang w:val="af-ZA"/>
        </w:rPr>
        <w:t xml:space="preserve">4.2 </w:t>
      </w:r>
      <w:r w:rsidR="00096865" w:rsidRPr="00AE2768">
        <w:rPr>
          <w:rFonts w:ascii="GHEA Grapalat" w:hAnsi="GHEA Grapalat" w:cs="Sylfaen"/>
          <w:i w:val="0"/>
          <w:szCs w:val="24"/>
          <w:lang w:val="ru-RU"/>
        </w:rPr>
        <w:t>կետումնշված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հայտերիներկայացմանվերջնաժամկետը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կարողէփոփոխելկամհետվերցնելիրհայտը</w:t>
      </w:r>
      <w:r w:rsidR="004D5671" w:rsidRPr="00AE2768">
        <w:rPr>
          <w:rFonts w:ascii="GHEA Grapalat" w:hAnsi="GHEA Grapalat" w:cs="Sylfaen"/>
          <w:i w:val="0"/>
          <w:szCs w:val="24"/>
          <w:lang w:val="ru-RU"/>
        </w:rPr>
        <w:t>։</w:t>
      </w:r>
    </w:p>
    <w:p w:rsidR="00FA0E41" w:rsidRPr="00AE2768" w:rsidRDefault="00FA0E41" w:rsidP="00EF3662">
      <w:pPr>
        <w:ind w:firstLine="567"/>
        <w:jc w:val="center"/>
        <w:rPr>
          <w:rFonts w:ascii="GHEA Grapalat" w:hAnsi="GHEA Grapalat"/>
          <w:b/>
          <w:sz w:val="20"/>
          <w:lang w:val="af-ZA"/>
        </w:rPr>
      </w:pPr>
    </w:p>
    <w:p w:rsidR="00807178" w:rsidRPr="00AE2768" w:rsidRDefault="00FD2748" w:rsidP="00EF3662">
      <w:pPr>
        <w:ind w:firstLine="567"/>
        <w:jc w:val="center"/>
        <w:rPr>
          <w:rFonts w:ascii="GHEA Grapalat" w:hAnsi="GHEA Grapalat"/>
          <w:b/>
          <w:sz w:val="20"/>
          <w:lang w:val="hy-AM"/>
        </w:rPr>
      </w:pPr>
      <w:r w:rsidRPr="00AE2768">
        <w:rPr>
          <w:rFonts w:ascii="GHEA Grapalat" w:hAnsi="GHEA Grapalat"/>
          <w:b/>
          <w:sz w:val="20"/>
          <w:lang w:val="af-ZA"/>
        </w:rPr>
        <w:t>8</w:t>
      </w:r>
      <w:r w:rsidR="008D5016" w:rsidRPr="00AE2768">
        <w:rPr>
          <w:rFonts w:ascii="GHEA Grapalat" w:hAnsi="GHEA Grapalat"/>
          <w:b/>
          <w:sz w:val="20"/>
          <w:lang w:val="af-ZA"/>
        </w:rPr>
        <w:t>.  ՀԱՅՏԵՐԻ ԲԱՑՈՒՄԸ</w:t>
      </w:r>
      <w:r w:rsidR="00807178" w:rsidRPr="00AE2768">
        <w:rPr>
          <w:rFonts w:ascii="GHEA Grapalat" w:hAnsi="GHEA Grapalat"/>
          <w:b/>
          <w:sz w:val="20"/>
          <w:lang w:val="hy-AM"/>
        </w:rPr>
        <w:t xml:space="preserve">, </w:t>
      </w:r>
      <w:r w:rsidR="00807178" w:rsidRPr="00AE2768">
        <w:rPr>
          <w:rFonts w:ascii="GHEA Grapalat" w:hAnsi="GHEA Grapalat"/>
          <w:b/>
          <w:sz w:val="20"/>
          <w:lang w:val="af-ZA"/>
        </w:rPr>
        <w:t xml:space="preserve">ԳՆԱՀԱՏՈՒՄԸ  ԵՎ  </w:t>
      </w:r>
    </w:p>
    <w:p w:rsidR="00096865" w:rsidRPr="00AE2768" w:rsidRDefault="00807178" w:rsidP="00EF3662">
      <w:pPr>
        <w:ind w:firstLine="567"/>
        <w:jc w:val="center"/>
        <w:rPr>
          <w:rFonts w:ascii="GHEA Grapalat" w:hAnsi="GHEA Grapalat"/>
          <w:b/>
          <w:sz w:val="20"/>
          <w:lang w:val="af-ZA"/>
        </w:rPr>
      </w:pPr>
      <w:r w:rsidRPr="00AE2768">
        <w:rPr>
          <w:rFonts w:ascii="GHEA Grapalat" w:hAnsi="GHEA Grapalat"/>
          <w:b/>
          <w:sz w:val="20"/>
          <w:lang w:val="af-ZA"/>
        </w:rPr>
        <w:t>ԱՐԴՅՈՒՆՔՆԵՐԻ ԱՄՓՈՓՈՒՄԸ</w:t>
      </w:r>
    </w:p>
    <w:p w:rsidR="00096865" w:rsidRPr="00AE2768" w:rsidRDefault="00096865" w:rsidP="00EF3662">
      <w:pPr>
        <w:ind w:firstLine="567"/>
        <w:jc w:val="both"/>
        <w:rPr>
          <w:rFonts w:ascii="GHEA Grapalat" w:hAnsi="GHEA Grapalat"/>
          <w:b/>
          <w:sz w:val="20"/>
          <w:lang w:val="af-ZA"/>
        </w:rPr>
      </w:pPr>
    </w:p>
    <w:p w:rsidR="004348F9" w:rsidRPr="00AE2768" w:rsidRDefault="00FD2748" w:rsidP="004348F9">
      <w:pPr>
        <w:pStyle w:val="23"/>
        <w:spacing w:line="240" w:lineRule="auto"/>
        <w:ind w:firstLine="567"/>
        <w:rPr>
          <w:rFonts w:ascii="GHEA Grapalat" w:hAnsi="GHEA Grapalat" w:cs="Tahoma"/>
        </w:rPr>
      </w:pPr>
      <w:r w:rsidRPr="00AE2768">
        <w:rPr>
          <w:rFonts w:ascii="GHEA Grapalat" w:hAnsi="GHEA Grapalat"/>
        </w:rPr>
        <w:t>8</w:t>
      </w:r>
      <w:r w:rsidR="00096865" w:rsidRPr="00AE2768">
        <w:rPr>
          <w:rFonts w:ascii="GHEA Grapalat" w:hAnsi="GHEA Grapalat"/>
        </w:rPr>
        <w:t xml:space="preserve">.1 </w:t>
      </w:r>
      <w:r w:rsidR="002C3CAA" w:rsidRPr="00AE2768">
        <w:rPr>
          <w:rFonts w:ascii="GHEA Grapalat" w:hAnsi="GHEA Grapalat" w:cs="Sylfaen"/>
          <w:lang w:val="ru-RU"/>
        </w:rPr>
        <w:t>Հայտերիբացումըկկատարվի</w:t>
      </w:r>
      <w:r w:rsidR="004348F9" w:rsidRPr="00AE2768">
        <w:rPr>
          <w:rFonts w:ascii="GHEA Grapalat" w:hAnsi="GHEA Grapalat" w:cs="Sylfaen"/>
        </w:rPr>
        <w:t xml:space="preserve">հանձնաժողովի՝ հայտերի բացման և գնահատման նիստում՝ </w:t>
      </w:r>
      <w:r w:rsidR="004348F9" w:rsidRPr="00AE2768">
        <w:rPr>
          <w:rFonts w:ascii="GHEA Grapalat" w:hAnsi="GHEA Grapalat" w:cs="Sylfaen"/>
          <w:szCs w:val="24"/>
          <w:lang w:val="ru-RU"/>
        </w:rPr>
        <w:t>սույնընթացակարգիհայտարարությունըևհրավերըհամակարգում</w:t>
      </w:r>
      <w:r w:rsidR="004348F9" w:rsidRPr="00AE2768">
        <w:rPr>
          <w:rFonts w:ascii="GHEA Grapalat" w:hAnsi="GHEA Grapalat" w:cs="Sylfaen"/>
          <w:szCs w:val="24"/>
          <w:lang w:val="en-US"/>
        </w:rPr>
        <w:t>հ</w:t>
      </w:r>
      <w:r w:rsidR="004348F9" w:rsidRPr="00AE2768">
        <w:rPr>
          <w:rFonts w:ascii="GHEA Grapalat" w:hAnsi="GHEA Grapalat" w:cs="Sylfaen"/>
          <w:szCs w:val="24"/>
          <w:lang w:val="ru-RU"/>
        </w:rPr>
        <w:t>րապարակվելու</w:t>
      </w:r>
      <w:r w:rsidR="004348F9" w:rsidRPr="00AE2768">
        <w:rPr>
          <w:rFonts w:ascii="GHEA Grapalat" w:hAnsi="GHEA Grapalat" w:cs="Sylfaen"/>
          <w:szCs w:val="24"/>
          <w:lang w:val="en-US"/>
        </w:rPr>
        <w:t>օրվանից</w:t>
      </w:r>
      <w:r w:rsidR="004348F9" w:rsidRPr="00AE2768">
        <w:rPr>
          <w:rFonts w:ascii="GHEA Grapalat" w:hAnsi="GHEA Grapalat" w:cs="Sylfaen"/>
          <w:szCs w:val="24"/>
          <w:lang w:val="ru-RU"/>
        </w:rPr>
        <w:t>հաշված</w:t>
      </w:r>
      <w:r w:rsidR="004348F9" w:rsidRPr="00AE2768">
        <w:rPr>
          <w:rFonts w:ascii="GHEA Grapalat" w:hAnsi="GHEA Grapalat" w:cs="Sylfaen"/>
          <w:szCs w:val="24"/>
        </w:rPr>
        <w:t xml:space="preserve"> «</w:t>
      </w:r>
      <w:r w:rsidR="00D66E86">
        <w:rPr>
          <w:rFonts w:ascii="GHEA Grapalat" w:hAnsi="GHEA Grapalat" w:cs="Sylfaen"/>
          <w:szCs w:val="24"/>
          <w:lang w:val="hy-AM"/>
        </w:rPr>
        <w:t>7</w:t>
      </w:r>
      <w:r w:rsidR="004348F9" w:rsidRPr="00AE2768">
        <w:rPr>
          <w:rFonts w:ascii="GHEA Grapalat" w:hAnsi="GHEA Grapalat" w:cs="Sylfaen"/>
          <w:szCs w:val="24"/>
        </w:rPr>
        <w:t>»</w:t>
      </w:r>
      <w:r w:rsidR="004348F9" w:rsidRPr="00AE2768">
        <w:rPr>
          <w:rFonts w:ascii="GHEA Grapalat" w:hAnsi="GHEA Grapalat" w:cs="Sylfaen"/>
          <w:szCs w:val="24"/>
          <w:lang w:val="ru-RU"/>
        </w:rPr>
        <w:t>րդօրվաժամը</w:t>
      </w:r>
      <w:r w:rsidR="004348F9" w:rsidRPr="00AE2768">
        <w:rPr>
          <w:rFonts w:ascii="GHEA Grapalat" w:hAnsi="GHEA Grapalat" w:cs="Sylfaen"/>
          <w:szCs w:val="24"/>
        </w:rPr>
        <w:t xml:space="preserve"> «</w:t>
      </w:r>
      <w:r w:rsidR="00D66E86">
        <w:rPr>
          <w:rFonts w:ascii="GHEA Grapalat" w:hAnsi="GHEA Grapalat" w:cs="Sylfaen"/>
          <w:lang w:val="hy-AM"/>
        </w:rPr>
        <w:t>12:00</w:t>
      </w:r>
      <w:r w:rsidR="004348F9" w:rsidRPr="00AE2768">
        <w:rPr>
          <w:rFonts w:ascii="GHEA Grapalat" w:hAnsi="GHEA Grapalat" w:cs="Sylfaen"/>
          <w:szCs w:val="24"/>
        </w:rPr>
        <w:t xml:space="preserve"> »-</w:t>
      </w:r>
      <w:r w:rsidR="004348F9" w:rsidRPr="00AE2768">
        <w:rPr>
          <w:rFonts w:ascii="GHEA Grapalat" w:hAnsi="GHEA Grapalat" w:cs="Sylfaen"/>
          <w:szCs w:val="24"/>
          <w:lang w:val="en-US"/>
        </w:rPr>
        <w:t>ի</w:t>
      </w:r>
      <w:r w:rsidR="004348F9" w:rsidRPr="00AE2768">
        <w:rPr>
          <w:rFonts w:ascii="GHEA Grapalat" w:hAnsi="GHEA Grapalat" w:cs="Sylfaen"/>
          <w:szCs w:val="24"/>
          <w:lang w:val="ru-RU"/>
        </w:rPr>
        <w:t>ն։</w:t>
      </w:r>
    </w:p>
    <w:p w:rsidR="004348F9" w:rsidRPr="000D08B4" w:rsidRDefault="004348F9" w:rsidP="004348F9">
      <w:pPr>
        <w:ind w:firstLine="567"/>
        <w:jc w:val="both"/>
        <w:rPr>
          <w:rFonts w:ascii="GHEA Grapalat" w:hAnsi="GHEA Grapalat" w:cs="Sylfaen"/>
          <w:sz w:val="20"/>
          <w:lang w:val="af-ZA"/>
        </w:rPr>
      </w:pPr>
      <w:r w:rsidRPr="00AE2768">
        <w:rPr>
          <w:rFonts w:ascii="GHEA Grapalat" w:hAnsi="GHEA Grapalat" w:cs="Sylfaen"/>
          <w:sz w:val="20"/>
          <w:lang w:val="ru-RU"/>
        </w:rPr>
        <w:t>Հայտերիբացման</w:t>
      </w:r>
      <w:r w:rsidRPr="00AE2768">
        <w:rPr>
          <w:rFonts w:ascii="GHEA Grapalat" w:hAnsi="GHEA Grapalat" w:cs="Sylfaen"/>
          <w:sz w:val="20"/>
        </w:rPr>
        <w:t>ևգնահատման</w:t>
      </w:r>
      <w:r w:rsidRPr="00AE2768">
        <w:rPr>
          <w:rFonts w:ascii="GHEA Grapalat" w:hAnsi="GHEA Grapalat" w:cs="Sylfaen"/>
          <w:sz w:val="20"/>
          <w:lang w:val="ru-RU"/>
        </w:rPr>
        <w:t>նիստում</w:t>
      </w:r>
      <w:r w:rsidRPr="00AE2768">
        <w:rPr>
          <w:rFonts w:ascii="GHEA Grapalat" w:hAnsi="GHEA Grapalat" w:cs="Sylfaen"/>
          <w:sz w:val="20"/>
        </w:rPr>
        <w:t>՝</w:t>
      </w:r>
    </w:p>
    <w:p w:rsidR="004348F9" w:rsidRPr="00AE2768" w:rsidRDefault="004348F9" w:rsidP="004348F9">
      <w:pPr>
        <w:ind w:firstLine="567"/>
        <w:jc w:val="both"/>
        <w:rPr>
          <w:rFonts w:ascii="GHEA Grapalat" w:hAnsi="GHEA Grapalat" w:cs="Sylfaen"/>
          <w:sz w:val="20"/>
          <w:lang w:val="af-ZA"/>
        </w:rPr>
      </w:pPr>
      <w:r w:rsidRPr="000D08B4">
        <w:rPr>
          <w:rFonts w:ascii="GHEA Grapalat" w:hAnsi="GHEA Grapalat" w:cs="Sylfaen"/>
          <w:sz w:val="20"/>
          <w:lang w:val="af-ZA"/>
        </w:rPr>
        <w:t>1)</w:t>
      </w:r>
      <w:r w:rsidRPr="00AE2768">
        <w:rPr>
          <w:rFonts w:ascii="GHEA Grapalat" w:hAnsi="GHEA Grapalat" w:cs="Sylfaen"/>
          <w:sz w:val="20"/>
        </w:rPr>
        <w:t>հանձնաժողովինախագահը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նիստըհայտարարումէբացվածևհրապա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rPr>
        <w:t>սույնընթացակարգիշրջանակումգնվելիքապրանքների</w:t>
      </w:r>
      <w:r w:rsidRPr="00AE2768">
        <w:rPr>
          <w:rFonts w:ascii="GHEA Grapalat" w:hAnsi="GHEA Grapalat" w:cs="Sylfaen"/>
          <w:sz w:val="20"/>
          <w:lang w:val="hy-AM"/>
        </w:rPr>
        <w:t>գինը՝մեկթվովարտահայտված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ինչպեսնաև</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8B4">
        <w:rPr>
          <w:rFonts w:ascii="GHEA Grapalat" w:hAnsi="GHEA Grapalat" w:cs="Sylfaen"/>
          <w:sz w:val="20"/>
          <w:lang w:val="af-ZA"/>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ինենթակետումնշվածփաստաթղթերընախագահին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փոխանցվելուցհետոհանձնաժողովըգնահատումէ</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բացվածյուրաքանչյուրծրարումպահանջվող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փաստաթղթերիառկայությունըևդրանցկազմմանհամապատասխանությունըհրավերովսահմանվածվավերապայմաններին</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cs="Sylfaen"/>
          <w:sz w:val="20"/>
          <w:lang w:val="hy-AM"/>
        </w:rPr>
      </w:pPr>
      <w:r w:rsidRPr="00AE2768">
        <w:rPr>
          <w:rFonts w:ascii="GHEA Grapalat" w:hAnsi="GHEA Grapalat"/>
          <w:sz w:val="20"/>
          <w:szCs w:val="20"/>
          <w:lang w:val="hy-AM"/>
        </w:rPr>
        <w:lastRenderedPageBreak/>
        <w:t xml:space="preserve">3) </w:t>
      </w:r>
      <w:r w:rsidRPr="00AE2768">
        <w:rPr>
          <w:rFonts w:ascii="GHEA Grapalat" w:hAnsi="GHEA Grapalat"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DE66DE" w:rsidRDefault="00FD2748" w:rsidP="00EF3662">
      <w:pPr>
        <w:ind w:firstLine="567"/>
        <w:jc w:val="both"/>
        <w:rPr>
          <w:rFonts w:ascii="GHEA Grapalat" w:hAnsi="GHEA Grapalat" w:cs="Sylfaen"/>
          <w:color w:val="FF0000"/>
          <w:sz w:val="20"/>
          <w:lang w:val="af-ZA"/>
        </w:rPr>
      </w:pPr>
      <w:r w:rsidRPr="00DE66DE">
        <w:rPr>
          <w:rFonts w:ascii="GHEA Grapalat" w:hAnsi="GHEA Grapalat" w:cs="Sylfaen"/>
          <w:color w:val="FF0000"/>
          <w:sz w:val="20"/>
          <w:lang w:val="af-ZA"/>
        </w:rPr>
        <w:t>8</w:t>
      </w:r>
      <w:r w:rsidR="00152564" w:rsidRPr="00DE66DE">
        <w:rPr>
          <w:rFonts w:ascii="GHEA Grapalat" w:hAnsi="GHEA Grapalat" w:cs="Sylfaen"/>
          <w:color w:val="FF0000"/>
          <w:sz w:val="20"/>
          <w:lang w:val="af-ZA"/>
        </w:rPr>
        <w:t>.</w:t>
      </w:r>
      <w:r w:rsidR="00C029B6" w:rsidRPr="00DE66DE">
        <w:rPr>
          <w:rFonts w:ascii="GHEA Grapalat" w:hAnsi="GHEA Grapalat" w:cs="Sylfaen"/>
          <w:color w:val="FF0000"/>
          <w:sz w:val="20"/>
          <w:lang w:val="af-ZA"/>
        </w:rPr>
        <w:t>2</w:t>
      </w:r>
      <w:r w:rsidR="00F61898" w:rsidRPr="00DE66DE">
        <w:rPr>
          <w:rFonts w:ascii="GHEA Grapalat" w:hAnsi="GHEA Grapalat" w:cs="Sylfaen"/>
          <w:color w:val="FF0000"/>
          <w:sz w:val="20"/>
          <w:lang w:val="hy-AM"/>
        </w:rPr>
        <w:t>Հայտերըգնահատվումենսույնհրավերովսահմանվածկարգով</w:t>
      </w:r>
      <w:r w:rsidR="00152564" w:rsidRPr="00DE66DE">
        <w:rPr>
          <w:rFonts w:ascii="GHEA Grapalat" w:hAnsi="GHEA Grapalat" w:cs="Sylfaen"/>
          <w:color w:val="FF0000"/>
          <w:sz w:val="20"/>
          <w:lang w:val="af-ZA"/>
        </w:rPr>
        <w:t>:</w:t>
      </w:r>
    </w:p>
    <w:p w:rsidR="009A796C" w:rsidRPr="00DE66DE" w:rsidRDefault="00F7009A" w:rsidP="00F7009A">
      <w:pPr>
        <w:ind w:firstLine="567"/>
        <w:jc w:val="both"/>
        <w:rPr>
          <w:rFonts w:ascii="GHEA Grapalat" w:hAnsi="GHEA Grapalat" w:cs="Sylfaen"/>
          <w:color w:val="FF0000"/>
          <w:sz w:val="20"/>
          <w:lang w:val="af-ZA"/>
        </w:rPr>
      </w:pPr>
      <w:r w:rsidRPr="009221F7">
        <w:rPr>
          <w:rFonts w:ascii="GHEA Grapalat" w:hAnsi="GHEA Grapalat" w:cs="Sylfaen"/>
          <w:color w:val="FF0000"/>
          <w:sz w:val="20"/>
          <w:lang w:val="hy-AM"/>
        </w:rPr>
        <w:t>Գնմանընթացակարգիչափաբաժիններիքանակըյոթանասունհինգըչգերազանցելուդեպքումհ</w:t>
      </w:r>
      <w:r w:rsidR="009A796C" w:rsidRPr="009221F7">
        <w:rPr>
          <w:rFonts w:ascii="GHEA Grapalat" w:hAnsi="GHEA Grapalat" w:cs="Sylfaen"/>
          <w:color w:val="FF0000"/>
          <w:sz w:val="20"/>
          <w:lang w:val="hy-AM"/>
        </w:rPr>
        <w:t>այտերիգնահատումնիրականացվումէդրանցներկայացմանվերջնաժամկետըլրանալուօրվանիցհաշվածտաս</w:t>
      </w:r>
      <w:r w:rsidRPr="00DE66DE">
        <w:rPr>
          <w:rFonts w:ascii="GHEA Grapalat" w:hAnsi="GHEA Grapalat" w:cs="Sylfaen"/>
          <w:color w:val="FF0000"/>
          <w:sz w:val="20"/>
          <w:lang w:val="af-ZA"/>
        </w:rPr>
        <w:t xml:space="preserve">, </w:t>
      </w:r>
      <w:r w:rsidRPr="009221F7">
        <w:rPr>
          <w:rFonts w:ascii="GHEA Grapalat" w:hAnsi="GHEA Grapalat" w:cs="Sylfaen"/>
          <w:color w:val="FF0000"/>
          <w:sz w:val="20"/>
          <w:lang w:val="hy-AM"/>
        </w:rPr>
        <w:t>իսկգերազանցելուդեպքում՝</w:t>
      </w:r>
      <w:r w:rsidRPr="00DE66DE">
        <w:rPr>
          <w:rFonts w:ascii="GHEA Grapalat" w:hAnsi="GHEA Grapalat" w:cs="Sylfaen"/>
          <w:color w:val="FF0000"/>
          <w:sz w:val="20"/>
          <w:lang w:val="af-ZA"/>
        </w:rPr>
        <w:t xml:space="preserve">տասնհինգ </w:t>
      </w:r>
      <w:r w:rsidR="009A796C" w:rsidRPr="009221F7">
        <w:rPr>
          <w:rFonts w:ascii="GHEA Grapalat" w:hAnsi="GHEA Grapalat" w:cs="Sylfaen"/>
          <w:color w:val="FF0000"/>
          <w:sz w:val="20"/>
          <w:lang w:val="hy-AM"/>
        </w:rPr>
        <w:t>աշխատանքայինօրվաընթացքում</w:t>
      </w:r>
      <w:r w:rsidR="009A796C" w:rsidRPr="00DE66DE">
        <w:rPr>
          <w:rFonts w:ascii="GHEA Grapalat" w:hAnsi="GHEA Grapalat" w:cs="Sylfaen"/>
          <w:color w:val="FF0000"/>
          <w:sz w:val="20"/>
          <w:lang w:val="af-ZA"/>
        </w:rPr>
        <w:t>:</w:t>
      </w:r>
    </w:p>
    <w:p w:rsidR="00ED6836" w:rsidRPr="00AE2768" w:rsidRDefault="00745561" w:rsidP="00EF3662">
      <w:pPr>
        <w:ind w:firstLine="567"/>
        <w:jc w:val="both"/>
        <w:rPr>
          <w:rFonts w:ascii="GHEA Grapalat" w:hAnsi="GHEA Grapalat" w:cs="Sylfaen"/>
          <w:sz w:val="20"/>
          <w:lang w:val="af-ZA"/>
        </w:rPr>
      </w:pPr>
      <w:r w:rsidRPr="00AE2768">
        <w:rPr>
          <w:rFonts w:ascii="GHEA Grapalat" w:hAnsi="GHEA Grapalat" w:cs="Sylfaen"/>
          <w:sz w:val="20"/>
        </w:rPr>
        <w:t>Բավարարենգնահատվումսույնհրավերովնախատեսվածպայմաններինհամապատասխանողհայտերը</w:t>
      </w:r>
      <w:r w:rsidRPr="00AE2768">
        <w:rPr>
          <w:rFonts w:ascii="GHEA Grapalat" w:hAnsi="GHEA Grapalat" w:cs="Sylfaen"/>
          <w:sz w:val="20"/>
          <w:lang w:val="af-ZA"/>
        </w:rPr>
        <w:t xml:space="preserve">, </w:t>
      </w:r>
      <w:r w:rsidRPr="00AE2768">
        <w:rPr>
          <w:rFonts w:ascii="GHEA Grapalat" w:hAnsi="GHEA Grapalat" w:cs="Sylfaen"/>
          <w:sz w:val="20"/>
        </w:rPr>
        <w:t>հակառակդեպքումհայտերըգնահատվումենանբավարարևմերժվումեն</w:t>
      </w:r>
      <w:r w:rsidR="00F20DA5" w:rsidRPr="00AE2768">
        <w:rPr>
          <w:rFonts w:ascii="GHEA Grapalat" w:hAnsi="GHEA Grapalat" w:cs="Sylfaen"/>
          <w:sz w:val="20"/>
          <w:lang w:val="af-ZA"/>
        </w:rPr>
        <w:t>:</w:t>
      </w:r>
      <w:r w:rsidR="00B46279" w:rsidRPr="00AE2768">
        <w:rPr>
          <w:rFonts w:ascii="GHEA Grapalat" w:hAnsi="GHEA Grapalat" w:cs="Sylfaen"/>
          <w:sz w:val="20"/>
        </w:rPr>
        <w:t>Ընդ</w:t>
      </w:r>
      <w:r w:rsidR="00B46279" w:rsidRPr="00AE2768">
        <w:rPr>
          <w:rFonts w:ascii="GHEA Grapalat" w:hAnsi="GHEA Grapalat" w:cs="Sylfaen"/>
          <w:sz w:val="20"/>
          <w:lang w:val="af-ZA"/>
        </w:rPr>
        <w:t xml:space="preserve"> որում հայտերի բացման </w:t>
      </w:r>
      <w:r w:rsidR="00F7009A" w:rsidRPr="00AE2768">
        <w:rPr>
          <w:rFonts w:ascii="GHEA Grapalat" w:hAnsi="GHEA Grapalat" w:cs="Sylfaen"/>
          <w:sz w:val="20"/>
          <w:lang w:val="af-ZA"/>
        </w:rPr>
        <w:t xml:space="preserve">և գնահատման </w:t>
      </w:r>
      <w:r w:rsidR="00B46279" w:rsidRPr="00AE2768">
        <w:rPr>
          <w:rFonts w:ascii="GHEA Grapalat" w:hAnsi="GHEA Grapalat" w:cs="Sylfaen"/>
          <w:sz w:val="20"/>
          <w:lang w:val="af-ZA"/>
        </w:rPr>
        <w:t xml:space="preserve">նիստում հանձնաժողովը մերժում է այն հայտերը, </w:t>
      </w:r>
      <w:r w:rsidR="00B46279" w:rsidRPr="00AE2768">
        <w:rPr>
          <w:rFonts w:ascii="GHEA Grapalat" w:hAnsi="GHEA Grapalat" w:cs="Sylfaen"/>
          <w:sz w:val="20"/>
        </w:rPr>
        <w:t>որոնցում</w:t>
      </w:r>
      <w:r w:rsidR="00ED6836" w:rsidRPr="00AE2768">
        <w:rPr>
          <w:rFonts w:ascii="GHEA Grapalat" w:hAnsi="GHEA Grapalat" w:cs="Sylfaen"/>
          <w:sz w:val="20"/>
        </w:rPr>
        <w:t>բացակայում</w:t>
      </w:r>
      <w:r w:rsidR="00763EF7" w:rsidRPr="00AE2768">
        <w:rPr>
          <w:rFonts w:ascii="GHEA Grapalat" w:hAnsi="GHEA Grapalat" w:cs="Sylfaen"/>
          <w:sz w:val="20"/>
          <w:lang w:val="hy-AM"/>
        </w:rPr>
        <w:t>է</w:t>
      </w:r>
      <w:r w:rsidR="00ED6836" w:rsidRPr="00AE2768">
        <w:rPr>
          <w:rFonts w:ascii="GHEA Grapalat" w:hAnsi="GHEA Grapalat" w:cs="Sylfaen"/>
          <w:sz w:val="20"/>
        </w:rPr>
        <w:t>գնայինառաջարկ</w:t>
      </w:r>
      <w:r w:rsidR="00771A92" w:rsidRPr="00AE2768">
        <w:rPr>
          <w:rFonts w:ascii="GHEA Grapalat" w:hAnsi="GHEA Grapalat" w:cs="Sylfaen"/>
          <w:sz w:val="20"/>
        </w:rPr>
        <w:t>ներ</w:t>
      </w:r>
      <w:r w:rsidR="00ED6836" w:rsidRPr="00AE2768">
        <w:rPr>
          <w:rFonts w:ascii="GHEA Grapalat" w:hAnsi="GHEA Grapalat" w:cs="Sylfaen"/>
          <w:sz w:val="20"/>
        </w:rPr>
        <w:t>ըկամ</w:t>
      </w:r>
      <w:r w:rsidR="00771A92" w:rsidRPr="00AE2768">
        <w:rPr>
          <w:rFonts w:ascii="GHEA Grapalat" w:hAnsi="GHEA Grapalat" w:cs="Sylfaen"/>
          <w:sz w:val="20"/>
          <w:lang w:val="af-ZA"/>
        </w:rPr>
        <w:t xml:space="preserve">դրանք </w:t>
      </w:r>
      <w:r w:rsidR="00ED6836" w:rsidRPr="00AE2768">
        <w:rPr>
          <w:rFonts w:ascii="GHEA Grapalat" w:hAnsi="GHEA Grapalat" w:cs="Sylfaen"/>
          <w:sz w:val="20"/>
        </w:rPr>
        <w:t>ներկայացվածենհրավերիպահանջներինանհամապատասխան</w:t>
      </w:r>
      <w:r w:rsidR="004348F9" w:rsidRPr="000D08B4">
        <w:rPr>
          <w:rFonts w:ascii="GHEA Grapalat" w:hAnsi="GHEA Grapalat" w:cs="Sylfaen"/>
          <w:sz w:val="20"/>
          <w:lang w:val="af-ZA"/>
        </w:rPr>
        <w:t>:</w:t>
      </w:r>
    </w:p>
    <w:p w:rsidR="00B514E8" w:rsidRPr="00AE2768" w:rsidRDefault="00FD2748"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096865" w:rsidRPr="00AE2768">
        <w:rPr>
          <w:rFonts w:ascii="GHEA Grapalat" w:hAnsi="GHEA Grapalat" w:cs="Sylfaen"/>
          <w:szCs w:val="24"/>
        </w:rPr>
        <w:t>.</w:t>
      </w:r>
      <w:r w:rsidR="004348F9" w:rsidRPr="00AE2768">
        <w:rPr>
          <w:rFonts w:ascii="GHEA Grapalat" w:hAnsi="GHEA Grapalat" w:cs="Sylfaen"/>
          <w:szCs w:val="24"/>
        </w:rPr>
        <w:t>3</w:t>
      </w:r>
      <w:r w:rsidR="00A85E5D" w:rsidRPr="00AE2768">
        <w:rPr>
          <w:rFonts w:ascii="GHEA Grapalat" w:hAnsi="GHEA Grapalat" w:cs="Sylfaen"/>
          <w:szCs w:val="24"/>
          <w:lang w:val="hy-AM"/>
        </w:rPr>
        <w:t>Ընտրված</w:t>
      </w:r>
      <w:r w:rsidR="00B514E8" w:rsidRPr="00AE2768">
        <w:rPr>
          <w:rFonts w:ascii="GHEA Grapalat" w:hAnsi="GHEA Grapalat" w:cs="Sylfaen"/>
          <w:szCs w:val="24"/>
          <w:lang w:val="ru-RU"/>
        </w:rPr>
        <w:t>մասնակիցըորոշվումէ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բավարարգնահատվածհայտերներկայացրածմասնակիցներիթվից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նվազագույնգնայինառաջարկներկայացրած</w:t>
      </w:r>
      <w:r w:rsidR="00153C87" w:rsidRPr="00AE2768">
        <w:rPr>
          <w:rFonts w:ascii="GHEA Grapalat" w:hAnsi="GHEA Grapalat" w:cs="Sylfaen"/>
          <w:szCs w:val="24"/>
          <w:lang w:val="en-US"/>
        </w:rPr>
        <w:t>մ</w:t>
      </w:r>
      <w:r w:rsidR="00153C87" w:rsidRPr="00AE2768">
        <w:rPr>
          <w:rFonts w:ascii="GHEA Grapalat" w:hAnsi="GHEA Grapalat" w:cs="Sylfaen"/>
          <w:szCs w:val="24"/>
          <w:lang w:val="ru-RU"/>
        </w:rPr>
        <w:t>ասնակցին</w:t>
      </w:r>
      <w:r w:rsidR="00B514E8" w:rsidRPr="00AE2768">
        <w:rPr>
          <w:rFonts w:ascii="GHEA Grapalat" w:hAnsi="GHEA Grapalat" w:cs="Sylfaen"/>
          <w:szCs w:val="24"/>
          <w:lang w:val="ru-RU"/>
        </w:rPr>
        <w:t>նախապատվությունտալուսկզբունքով։Ընդորում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հանձնաժողովիկողմից</w:t>
      </w:r>
      <w:r w:rsidR="00A85E5D" w:rsidRPr="00AE2768">
        <w:rPr>
          <w:rFonts w:ascii="GHEA Grapalat" w:hAnsi="GHEA Grapalat" w:cs="Sylfaen"/>
          <w:szCs w:val="24"/>
          <w:lang w:val="hy-AM"/>
        </w:rPr>
        <w:t>ընտրված</w:t>
      </w:r>
      <w:r w:rsidR="00B514E8" w:rsidRPr="00AE2768">
        <w:rPr>
          <w:rFonts w:ascii="GHEA Grapalat" w:hAnsi="GHEA Grapalat" w:cs="Sylfaen"/>
          <w:szCs w:val="24"/>
          <w:lang w:val="en-US"/>
        </w:rPr>
        <w:t>ևհաջորդաբարտեղեր</w:t>
      </w:r>
      <w:r w:rsidR="00B514E8" w:rsidRPr="00AE2768">
        <w:rPr>
          <w:rFonts w:ascii="GHEA Grapalat" w:hAnsi="GHEA Grapalat" w:cs="Sylfaen"/>
          <w:szCs w:val="24"/>
          <w:lang w:val="ru-RU"/>
        </w:rPr>
        <w:t>զբաղեցրածմասնակիցներինորոշելիսգնայինառաջարկների</w:t>
      </w:r>
      <w:r w:rsidR="00B514E8" w:rsidRPr="00AE2768">
        <w:rPr>
          <w:rFonts w:ascii="GHEA Grapalat" w:hAnsi="GHEA Grapalat" w:cs="Sylfaen"/>
          <w:szCs w:val="24"/>
        </w:rPr>
        <w:t xml:space="preserve"> գնահատումը և </w:t>
      </w:r>
      <w:r w:rsidR="00B514E8" w:rsidRPr="00AE2768">
        <w:rPr>
          <w:rFonts w:ascii="GHEA Grapalat" w:hAnsi="GHEA Grapalat" w:cs="Sylfaen"/>
          <w:szCs w:val="24"/>
          <w:lang w:val="ru-RU"/>
        </w:rPr>
        <w:t>համեմատումնիրականացվումէառանցսույնհրավերի</w:t>
      </w:r>
      <w:r w:rsidR="00AE4008" w:rsidRPr="00AE2768">
        <w:rPr>
          <w:rFonts w:ascii="GHEA Grapalat" w:hAnsi="GHEA Grapalat" w:cs="Sylfaen"/>
          <w:szCs w:val="24"/>
        </w:rPr>
        <w:t>1-ին</w:t>
      </w:r>
      <w:r w:rsidR="00B514E8" w:rsidRPr="00AE2768">
        <w:rPr>
          <w:rFonts w:ascii="GHEA Grapalat" w:hAnsi="GHEA Grapalat" w:cs="Sylfaen"/>
          <w:szCs w:val="24"/>
          <w:lang w:val="ru-RU"/>
        </w:rPr>
        <w:t>մասի</w:t>
      </w:r>
      <w:r w:rsidR="00AE4008" w:rsidRPr="00AE2768">
        <w:rPr>
          <w:rFonts w:ascii="GHEA Grapalat" w:hAnsi="GHEA Grapalat" w:cs="Sylfaen"/>
          <w:szCs w:val="24"/>
        </w:rPr>
        <w:t>5</w:t>
      </w:r>
      <w:r w:rsidR="00B514E8" w:rsidRPr="00AE2768">
        <w:rPr>
          <w:rFonts w:ascii="GHEA Grapalat" w:hAnsi="GHEA Grapalat" w:cs="Sylfaen"/>
          <w:szCs w:val="24"/>
        </w:rPr>
        <w:t>.2</w:t>
      </w:r>
      <w:r w:rsidR="00F20DA5" w:rsidRPr="00AE2768">
        <w:rPr>
          <w:rFonts w:ascii="GHEA Grapalat" w:hAnsi="GHEA Grapalat" w:cs="Sylfaen"/>
          <w:szCs w:val="24"/>
        </w:rPr>
        <w:t>-րդ</w:t>
      </w:r>
      <w:r w:rsidR="00B514E8" w:rsidRPr="00AE2768">
        <w:rPr>
          <w:rFonts w:ascii="GHEA Grapalat" w:hAnsi="GHEA Grapalat" w:cs="Sylfaen"/>
          <w:szCs w:val="24"/>
          <w:lang w:val="ru-RU"/>
        </w:rPr>
        <w:t>կետումնշվածհարկիգումարիհաշվարկման</w:t>
      </w:r>
      <w:r w:rsidR="00F61898" w:rsidRPr="00AE2768">
        <w:rPr>
          <w:rFonts w:ascii="GHEA Grapalat" w:hAnsi="GHEA Grapalat" w:cs="Sylfaen"/>
          <w:lang w:val="hy-AM"/>
        </w:rPr>
        <w:t>:</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4</w:t>
      </w:r>
      <w:r w:rsidR="00096865" w:rsidRPr="00AE2768">
        <w:rPr>
          <w:rFonts w:ascii="GHEA Grapalat" w:hAnsi="GHEA Grapalat" w:cs="Sylfaen"/>
          <w:i w:val="0"/>
          <w:szCs w:val="24"/>
          <w:lang w:val="hy-AM"/>
        </w:rPr>
        <w:t>Եթեհայտումանհամապատասխանությունէտեղգտելտառերովևթվերովգրվածգումարներիմիջև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ապահիմքէընդունվումտառերովգրվածգումարը</w:t>
      </w:r>
      <w:r w:rsidR="004D5671" w:rsidRPr="00AE2768">
        <w:rPr>
          <w:rFonts w:ascii="GHEA Grapalat" w:hAnsi="GHEA Grapalat" w:cs="Sylfaen"/>
          <w:i w:val="0"/>
          <w:szCs w:val="24"/>
          <w:lang w:val="hy-AM"/>
        </w:rPr>
        <w:t>։</w:t>
      </w:r>
      <w:r w:rsidR="00096865" w:rsidRPr="009221F7">
        <w:rPr>
          <w:rFonts w:ascii="GHEA Grapalat" w:hAnsi="GHEA Grapalat" w:cs="Sylfaen"/>
          <w:i w:val="0"/>
          <w:szCs w:val="24"/>
          <w:lang w:val="hy-AM"/>
        </w:rPr>
        <w:t>Եթեառաջարկվողգներըներկայացվածեներկուկամավելիարժույթներով</w:t>
      </w:r>
      <w:r w:rsidR="00096865" w:rsidRPr="00AE2768">
        <w:rPr>
          <w:rFonts w:ascii="GHEA Grapalat" w:hAnsi="GHEA Grapalat" w:cs="Sylfaen"/>
          <w:i w:val="0"/>
          <w:szCs w:val="24"/>
          <w:lang w:val="af-ZA"/>
        </w:rPr>
        <w:t xml:space="preserve">, </w:t>
      </w:r>
      <w:r w:rsidR="00096865" w:rsidRPr="009221F7">
        <w:rPr>
          <w:rFonts w:ascii="GHEA Grapalat" w:hAnsi="GHEA Grapalat" w:cs="Sylfaen"/>
          <w:i w:val="0"/>
          <w:szCs w:val="24"/>
          <w:lang w:val="hy-AM"/>
        </w:rPr>
        <w:t>ապադրանքհամեմատվումենՀայաստանիՀանրապետությանդրամով</w:t>
      </w:r>
      <w:r w:rsidR="00096865" w:rsidRPr="00AE2768">
        <w:rPr>
          <w:rFonts w:ascii="GHEA Grapalat" w:hAnsi="GHEA Grapalat" w:cs="Sylfaen"/>
          <w:i w:val="0"/>
          <w:szCs w:val="24"/>
          <w:lang w:val="af-ZA"/>
        </w:rPr>
        <w:t xml:space="preserve">` </w:t>
      </w:r>
      <w:r w:rsidR="00DE66DE" w:rsidRPr="00DE66DE">
        <w:rPr>
          <w:rFonts w:ascii="GHEA Grapalat" w:hAnsi="GHEA Grapalat" w:cs="Sylfaen"/>
          <w:i w:val="0"/>
          <w:color w:val="FF0000"/>
          <w:szCs w:val="24"/>
          <w:lang w:val="hy-AM"/>
        </w:rPr>
        <w:t>475</w:t>
      </w:r>
      <w:r w:rsidR="00616808" w:rsidRPr="00AE2768">
        <w:rPr>
          <w:rFonts w:ascii="GHEA Grapalat" w:hAnsi="GHEA Grapalat" w:cs="Sylfaen"/>
          <w:i w:val="0"/>
          <w:szCs w:val="24"/>
          <w:vertAlign w:val="superscript"/>
          <w:lang w:val="af-ZA"/>
        </w:rPr>
        <w:t>1</w:t>
      </w:r>
      <w:r w:rsidR="006265F4" w:rsidRPr="00AE2768">
        <w:rPr>
          <w:rFonts w:ascii="GHEA Grapalat" w:hAnsi="GHEA Grapalat" w:cs="Sylfaen"/>
          <w:i w:val="0"/>
          <w:szCs w:val="24"/>
          <w:vertAlign w:val="superscript"/>
          <w:lang w:val="af-ZA"/>
        </w:rPr>
        <w:t>0</w:t>
      </w:r>
      <w:r w:rsidR="00F11794" w:rsidRPr="00AE2768">
        <w:rPr>
          <w:rStyle w:val="af6"/>
          <w:rFonts w:ascii="GHEA Grapalat" w:hAnsi="GHEA Grapalat" w:cs="Sylfaen"/>
          <w:i w:val="0"/>
          <w:color w:val="FFFFFF"/>
          <w:szCs w:val="24"/>
          <w:lang w:val="af-ZA"/>
        </w:rPr>
        <w:footnoteReference w:id="2"/>
      </w:r>
      <w:r w:rsidR="00096865" w:rsidRPr="009221F7">
        <w:rPr>
          <w:rFonts w:ascii="GHEA Grapalat" w:hAnsi="GHEA Grapalat" w:cs="Sylfaen"/>
          <w:i w:val="0"/>
          <w:szCs w:val="24"/>
          <w:lang w:val="hy-AM"/>
        </w:rPr>
        <w:t>փոխարժեքով</w:t>
      </w:r>
      <w:r w:rsidR="004D5671" w:rsidRPr="009221F7">
        <w:rPr>
          <w:rFonts w:ascii="GHEA Grapalat" w:hAnsi="GHEA Grapalat" w:cs="Sylfaen"/>
          <w:i w:val="0"/>
          <w:szCs w:val="24"/>
          <w:lang w:val="hy-AM"/>
        </w:rPr>
        <w:t>։</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5</w:t>
      </w:r>
      <w:r w:rsidR="00153C87" w:rsidRPr="00AE2768">
        <w:rPr>
          <w:rFonts w:ascii="GHEA Grapalat" w:hAnsi="GHEA Grapalat" w:cs="Sylfaen"/>
          <w:i w:val="0"/>
          <w:szCs w:val="24"/>
          <w:lang w:val="af-ZA"/>
        </w:rPr>
        <w:t>Հ</w:t>
      </w:r>
      <w:r w:rsidR="00096865" w:rsidRPr="00AE2768">
        <w:rPr>
          <w:rFonts w:ascii="GHEA Grapalat" w:hAnsi="GHEA Grapalat" w:cs="Sylfaen"/>
          <w:i w:val="0"/>
          <w:szCs w:val="24"/>
          <w:lang w:val="ru-RU"/>
        </w:rPr>
        <w:t>անձնաժողովի</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w:t>
      </w:r>
      <w:r w:rsidR="00153C87" w:rsidRPr="00AE2768">
        <w:rPr>
          <w:rFonts w:ascii="GHEA Grapalat" w:hAnsi="GHEA Grapalat" w:cs="Sylfaen"/>
          <w:i w:val="0"/>
          <w:szCs w:val="24"/>
          <w:lang w:val="ru-RU"/>
        </w:rPr>
        <w:t>ատվիրատուի</w:t>
      </w:r>
      <w:r w:rsidR="00096865" w:rsidRPr="00AE2768">
        <w:rPr>
          <w:rFonts w:ascii="GHEA Grapalat" w:hAnsi="GHEA Grapalat" w:cs="Sylfaen"/>
          <w:i w:val="0"/>
          <w:szCs w:val="24"/>
          <w:lang w:val="ru-RU"/>
        </w:rPr>
        <w:t>և</w:t>
      </w:r>
      <w:r w:rsidR="00153C87" w:rsidRPr="00AE2768">
        <w:rPr>
          <w:rFonts w:ascii="GHEA Grapalat" w:hAnsi="GHEA Grapalat" w:cs="Sylfaen"/>
          <w:i w:val="0"/>
          <w:szCs w:val="24"/>
          <w:lang w:val="en-US"/>
        </w:rPr>
        <w:t>մ</w:t>
      </w:r>
      <w:r w:rsidR="00153C87" w:rsidRPr="00AE2768">
        <w:rPr>
          <w:rFonts w:ascii="GHEA Grapalat" w:hAnsi="GHEA Grapalat" w:cs="Sylfaen"/>
          <w:i w:val="0"/>
          <w:szCs w:val="24"/>
          <w:lang w:val="ru-RU"/>
        </w:rPr>
        <w:t>ասնակիցների</w:t>
      </w:r>
      <w:r w:rsidR="00096865" w:rsidRPr="00AE2768">
        <w:rPr>
          <w:rFonts w:ascii="GHEA Grapalat" w:hAnsi="GHEA Grapalat" w:cs="Sylfaen"/>
          <w:i w:val="0"/>
          <w:szCs w:val="24"/>
          <w:lang w:val="ru-RU"/>
        </w:rPr>
        <w:t>միջևբանակցություններնարգելվումեն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բացառությամբ</w:t>
      </w:r>
      <w:r w:rsidR="00096865" w:rsidRPr="00AE2768">
        <w:rPr>
          <w:rFonts w:ascii="GHEA Grapalat" w:hAnsi="GHEA Grapalat" w:cs="Sylfaen"/>
          <w:i w:val="0"/>
          <w:szCs w:val="24"/>
          <w:lang w:val="af-ZA"/>
        </w:rPr>
        <w:t>`</w:t>
      </w:r>
    </w:p>
    <w:p w:rsidR="00096865" w:rsidRPr="00AE2768" w:rsidRDefault="00096865" w:rsidP="00EF3662">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t xml:space="preserve">1) </w:t>
      </w:r>
      <w:r w:rsidRPr="00AE2768">
        <w:rPr>
          <w:rFonts w:ascii="GHEA Grapalat" w:hAnsi="GHEA Grapalat" w:cs="Sylfaen"/>
          <w:i w:val="0"/>
          <w:szCs w:val="24"/>
          <w:lang w:val="ru-RU"/>
        </w:rPr>
        <w:t>երբընթացակարգինմասնակցելէմեկ</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որիներկայացրածհայտըհամապատասխանումէհրավերիպահանջներինկամհայտերիգնահատմանարդյունքումհրավերիպահանջներինհամապատասխանէգնահատվելմիայնմեկ</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ասնակցի</w:t>
      </w:r>
      <w:r w:rsidRPr="00AE2768">
        <w:rPr>
          <w:rFonts w:ascii="GHEA Grapalat" w:hAnsi="GHEA Grapalat" w:cs="Sylfaen"/>
          <w:i w:val="0"/>
          <w:szCs w:val="24"/>
          <w:lang w:val="ru-RU"/>
        </w:rPr>
        <w:t>հայտ</w:t>
      </w:r>
      <w:r w:rsidR="00940C2A" w:rsidRPr="00AE2768">
        <w:rPr>
          <w:rFonts w:ascii="GHEA Grapalat" w:hAnsi="GHEA Grapalat" w:cs="Sylfaen"/>
          <w:i w:val="0"/>
          <w:szCs w:val="24"/>
          <w:lang w:val="ru-RU"/>
        </w:rPr>
        <w:t>կամառաջարկվածնվազագույնգներիհավասարությանդեպքում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եթեոչգնայինպայմաններըբավարարողգնահատվածհայտերներկայացրածբոլորմասնակիցներիներկայացրածգնայինառաջարկներըգերազանցումենայդգնումըկատարելուհամարնախատեսված</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սույնհրավերի</w:t>
      </w:r>
      <w:r w:rsidR="00153C87" w:rsidRPr="00AE2768">
        <w:rPr>
          <w:rFonts w:ascii="GHEA Grapalat" w:hAnsi="GHEA Grapalat" w:cs="Sylfaen"/>
          <w:i w:val="0"/>
          <w:szCs w:val="24"/>
          <w:lang w:val="af-ZA"/>
        </w:rPr>
        <w:t xml:space="preserve"> 1-</w:t>
      </w:r>
      <w:r w:rsidR="00153C87" w:rsidRPr="00AE2768">
        <w:rPr>
          <w:rFonts w:ascii="GHEA Grapalat" w:hAnsi="GHEA Grapalat" w:cs="Sylfaen"/>
          <w:i w:val="0"/>
          <w:szCs w:val="24"/>
          <w:lang w:val="en-US"/>
        </w:rPr>
        <w:t>ինմասի</w:t>
      </w:r>
      <w:r w:rsidR="00A150A9" w:rsidRPr="00AE2768">
        <w:rPr>
          <w:rFonts w:ascii="GHEA Grapalat" w:hAnsi="GHEA Grapalat" w:cs="Sylfaen"/>
          <w:i w:val="0"/>
          <w:szCs w:val="24"/>
          <w:lang w:val="af-ZA"/>
        </w:rPr>
        <w:t>8</w:t>
      </w:r>
      <w:r w:rsidR="00153C87" w:rsidRPr="00AE2768">
        <w:rPr>
          <w:rFonts w:ascii="GHEA Grapalat" w:hAnsi="GHEA Grapalat" w:cs="Sylfaen"/>
          <w:i w:val="0"/>
          <w:szCs w:val="24"/>
          <w:lang w:val="af-ZA"/>
        </w:rPr>
        <w:t xml:space="preserve">.1 </w:t>
      </w:r>
      <w:r w:rsidR="00153C87" w:rsidRPr="00AE2768">
        <w:rPr>
          <w:rFonts w:ascii="GHEA Grapalat" w:hAnsi="GHEA Grapalat" w:cs="Sylfaen"/>
          <w:i w:val="0"/>
          <w:szCs w:val="24"/>
          <w:lang w:val="en-US"/>
        </w:rPr>
        <w:t>կետի</w:t>
      </w:r>
      <w:r w:rsidR="00153C87" w:rsidRPr="00AE2768">
        <w:rPr>
          <w:rFonts w:ascii="GHEA Grapalat" w:hAnsi="GHEA Grapalat" w:cs="Sylfaen"/>
          <w:i w:val="0"/>
          <w:szCs w:val="24"/>
          <w:lang w:val="af-ZA"/>
        </w:rPr>
        <w:t xml:space="preserve"> 2-</w:t>
      </w:r>
      <w:r w:rsidR="00153C87" w:rsidRPr="00AE2768">
        <w:rPr>
          <w:rFonts w:ascii="GHEA Grapalat" w:hAnsi="GHEA Grapalat" w:cs="Sylfaen"/>
          <w:i w:val="0"/>
          <w:szCs w:val="24"/>
          <w:lang w:val="en-US"/>
        </w:rPr>
        <w:t>րդպարբերությամբնախատեսված</w:t>
      </w:r>
      <w:r w:rsidR="00940C2A" w:rsidRPr="00AE2768">
        <w:rPr>
          <w:rFonts w:ascii="GHEA Grapalat" w:hAnsi="GHEA Grapalat" w:cs="Sylfaen"/>
          <w:i w:val="0"/>
          <w:szCs w:val="24"/>
          <w:lang w:val="ru-RU"/>
        </w:rPr>
        <w:t>ֆինանսականմիջոցները</w:t>
      </w:r>
      <w:r w:rsidR="002D601F" w:rsidRPr="00AE2768">
        <w:rPr>
          <w:rFonts w:ascii="GHEA Grapalat" w:hAnsi="GHEA Grapalat" w:cs="Sylfaen"/>
          <w:i w:val="0"/>
          <w:szCs w:val="24"/>
          <w:lang w:val="ru-RU"/>
        </w:rPr>
        <w:t>կամգնումնիրականացվումէՕրենքի</w:t>
      </w:r>
      <w:r w:rsidR="002D601F" w:rsidRPr="00AE2768">
        <w:rPr>
          <w:rFonts w:ascii="GHEA Grapalat" w:hAnsi="GHEA Grapalat" w:cs="Sylfaen"/>
          <w:i w:val="0"/>
          <w:szCs w:val="24"/>
          <w:lang w:val="af-ZA"/>
        </w:rPr>
        <w:t xml:space="preserve"> 15-</w:t>
      </w:r>
      <w:r w:rsidR="002D601F" w:rsidRPr="00AE2768">
        <w:rPr>
          <w:rFonts w:ascii="GHEA Grapalat" w:hAnsi="GHEA Grapalat" w:cs="Sylfaen"/>
          <w:i w:val="0"/>
          <w:szCs w:val="24"/>
          <w:lang w:val="ru-RU"/>
        </w:rPr>
        <w:t>րդհոդվածի</w:t>
      </w:r>
      <w:r w:rsidR="002D601F" w:rsidRPr="00AE2768">
        <w:rPr>
          <w:rFonts w:ascii="GHEA Grapalat" w:hAnsi="GHEA Grapalat" w:cs="Sylfaen"/>
          <w:i w:val="0"/>
          <w:szCs w:val="24"/>
          <w:lang w:val="af-ZA"/>
        </w:rPr>
        <w:t xml:space="preserve"> 6-</w:t>
      </w:r>
      <w:r w:rsidR="002D601F" w:rsidRPr="00AE2768">
        <w:rPr>
          <w:rFonts w:ascii="GHEA Grapalat" w:hAnsi="GHEA Grapalat" w:cs="Sylfaen"/>
          <w:i w:val="0"/>
          <w:szCs w:val="24"/>
          <w:lang w:val="ru-RU"/>
        </w:rPr>
        <w:t>րդմասիհիմանվրա</w:t>
      </w:r>
      <w:r w:rsidR="004D5671" w:rsidRPr="00AE2768">
        <w:rPr>
          <w:rFonts w:ascii="GHEA Grapalat" w:hAnsi="GHEA Grapalat" w:cs="Sylfaen"/>
          <w:i w:val="0"/>
          <w:szCs w:val="24"/>
          <w:lang w:val="ru-RU"/>
        </w:rPr>
        <w:t>։</w:t>
      </w:r>
      <w:r w:rsidRPr="00AE2768">
        <w:rPr>
          <w:rFonts w:ascii="GHEA Grapalat" w:hAnsi="GHEA Grapalat" w:cs="Sylfaen"/>
          <w:i w:val="0"/>
          <w:szCs w:val="24"/>
          <w:lang w:val="ru-RU"/>
        </w:rPr>
        <w:t>Սույնկետիհամաձայնվարվողբանակցություններըկարողենհանգեցնելմիայնառաջարկվածգնինվազեցմանըկամվճարմանպայմաններիփոփոխությանը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իսկբանակցություններըվարվումենմիաժամանակյա</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բոլորմասնակիցներիհետ</w:t>
      </w:r>
      <w:r w:rsidRPr="00AE2768">
        <w:rPr>
          <w:rFonts w:ascii="GHEA Grapalat" w:hAnsi="GHEA Grapalat" w:cs="Sylfaen"/>
          <w:i w:val="0"/>
          <w:szCs w:val="24"/>
          <w:lang w:val="af-ZA"/>
        </w:rPr>
        <w:t>.</w:t>
      </w:r>
    </w:p>
    <w:p w:rsidR="00096865" w:rsidRPr="00AE2768" w:rsidDel="00992C40" w:rsidRDefault="00096865"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Օրենքովնախատեսվածայլդեպքերի</w:t>
      </w:r>
      <w:r w:rsidR="004D5671" w:rsidRPr="00AE2768">
        <w:rPr>
          <w:rFonts w:ascii="GHEA Grapalat" w:hAnsi="GHEA Grapalat" w:cs="Sylfaen"/>
          <w:szCs w:val="24"/>
          <w:lang w:val="ru-RU"/>
        </w:rPr>
        <w:t>։</w:t>
      </w:r>
    </w:p>
    <w:p w:rsidR="009B6D58" w:rsidRPr="00AE2768" w:rsidRDefault="00FD2748"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rPr>
        <w:t>8</w:t>
      </w:r>
      <w:r w:rsidR="00633389" w:rsidRPr="00AE2768">
        <w:rPr>
          <w:rFonts w:ascii="GHEA Grapalat" w:hAnsi="GHEA Grapalat"/>
          <w:sz w:val="20"/>
          <w:lang w:val="af-ZA"/>
        </w:rPr>
        <w:t>.</w:t>
      </w:r>
      <w:r w:rsidR="004348F9" w:rsidRPr="00AE2768">
        <w:rPr>
          <w:rFonts w:ascii="GHEA Grapalat" w:hAnsi="GHEA Grapalat"/>
          <w:sz w:val="20"/>
          <w:lang w:val="af-ZA"/>
        </w:rPr>
        <w:t>6</w:t>
      </w:r>
      <w:r w:rsidR="00973FB1" w:rsidRPr="00AE2768">
        <w:rPr>
          <w:rFonts w:ascii="GHEA Grapalat" w:hAnsi="GHEA Grapalat"/>
          <w:sz w:val="20"/>
          <w:lang w:val="af-ZA"/>
        </w:rPr>
        <w:t>Հ</w:t>
      </w:r>
      <w:r w:rsidR="00973FB1" w:rsidRPr="00AE2768">
        <w:rPr>
          <w:rFonts w:ascii="GHEA Grapalat" w:hAnsi="GHEA Grapalat" w:cs="Sylfaen"/>
          <w:sz w:val="20"/>
          <w:szCs w:val="24"/>
          <w:lang w:val="ru-RU" w:eastAsia="en-US"/>
        </w:rPr>
        <w:t>անձնաժողովըհրավերիպահանջներինկատմամբբավարարգնահատվածհայտերներկայացրած</w:t>
      </w:r>
      <w:r w:rsidRPr="00AE2768">
        <w:rPr>
          <w:rFonts w:ascii="GHEA Grapalat" w:hAnsi="GHEA Grapalat" w:cs="Sylfaen"/>
          <w:sz w:val="20"/>
          <w:szCs w:val="24"/>
          <w:lang w:eastAsia="en-US"/>
        </w:rPr>
        <w:t>մ</w:t>
      </w:r>
      <w:r w:rsidR="00973FB1" w:rsidRPr="00AE2768">
        <w:rPr>
          <w:rFonts w:ascii="GHEA Grapalat" w:hAnsi="GHEA Grapalat" w:cs="Sylfaen"/>
          <w:sz w:val="20"/>
          <w:szCs w:val="24"/>
          <w:lang w:val="ru-RU" w:eastAsia="en-US"/>
        </w:rPr>
        <w:t>ասնակիցներիցորոշումևհայտարարումէ</w:t>
      </w:r>
      <w:r w:rsidR="00D32414" w:rsidRPr="00AE2768">
        <w:rPr>
          <w:rFonts w:ascii="GHEA Grapalat" w:hAnsi="GHEA Grapalat" w:cs="Sylfaen"/>
          <w:sz w:val="20"/>
          <w:szCs w:val="24"/>
          <w:lang w:val="hy-AM" w:eastAsia="en-US"/>
        </w:rPr>
        <w:t>ընտրված</w:t>
      </w:r>
      <w:r w:rsidR="00973FB1" w:rsidRPr="00AE2768">
        <w:rPr>
          <w:rFonts w:ascii="GHEA Grapalat" w:hAnsi="GHEA Grapalat" w:cs="Sylfaen"/>
          <w:sz w:val="20"/>
          <w:szCs w:val="24"/>
          <w:lang w:val="ru-RU" w:eastAsia="en-US"/>
        </w:rPr>
        <w:t>ևհաջորդաբարտեղերզբաղեցրածմասնակիցներին</w:t>
      </w:r>
      <w:r w:rsidR="00973FB1" w:rsidRPr="00AE2768">
        <w:rPr>
          <w:rFonts w:ascii="GHEA Grapalat" w:hAnsi="GHEA Grapalat" w:cs="Sylfaen"/>
          <w:sz w:val="20"/>
          <w:szCs w:val="24"/>
          <w:lang w:val="af-ZA" w:eastAsia="en-US"/>
        </w:rPr>
        <w:t>:</w:t>
      </w:r>
      <w:r w:rsidR="00D32414" w:rsidRPr="00AE2768">
        <w:rPr>
          <w:rFonts w:ascii="GHEA Grapalat" w:hAnsi="GHEA Grapalat" w:cs="Sylfaen"/>
          <w:sz w:val="20"/>
          <w:szCs w:val="24"/>
          <w:lang w:val="ru-RU" w:eastAsia="en-US"/>
        </w:rPr>
        <w:t>Ապրանքներիգնմանդեպքումհանձնաժողովըգնահատումէնաևներկայացվածապրանքիամբողջականնկարագրերիհամապատասխանությունըհրավերիպահանջներին</w:t>
      </w:r>
      <w:r w:rsidR="00D32414" w:rsidRPr="00AE2768">
        <w:rPr>
          <w:rFonts w:ascii="GHEA Grapalat" w:hAnsi="GHEA Grapalat" w:cs="Sylfaen"/>
          <w:sz w:val="20"/>
          <w:szCs w:val="24"/>
          <w:lang w:val="af-ZA" w:eastAsia="en-US"/>
        </w:rPr>
        <w:t>:</w:t>
      </w:r>
      <w:r w:rsidR="009B6D58" w:rsidRPr="00AE2768">
        <w:rPr>
          <w:rFonts w:ascii="GHEA Grapalat" w:hAnsi="GHEA Grapalat" w:cs="Sylfaen"/>
          <w:sz w:val="20"/>
          <w:szCs w:val="24"/>
          <w:lang w:val="ru-RU" w:eastAsia="en-US"/>
        </w:rPr>
        <w:t>Առաջարկվածնվազագույնգներիհավասարությանդեպքումկամեթեոչգնայինպայմաններինբավարարողգնահատվածհայտերներկայացրածբոլոր</w:t>
      </w:r>
      <w:r w:rsidRPr="00AE2768">
        <w:rPr>
          <w:rFonts w:ascii="GHEA Grapalat" w:hAnsi="GHEA Grapalat" w:cs="Sylfaen"/>
          <w:sz w:val="20"/>
          <w:szCs w:val="24"/>
          <w:lang w:val="af-ZA" w:eastAsia="en-US"/>
        </w:rPr>
        <w:t>մ</w:t>
      </w:r>
      <w:r w:rsidR="009B6D58" w:rsidRPr="00AE2768">
        <w:rPr>
          <w:rFonts w:ascii="GHEA Grapalat" w:hAnsi="GHEA Grapalat" w:cs="Sylfaen"/>
          <w:sz w:val="20"/>
          <w:szCs w:val="24"/>
          <w:lang w:val="ru-RU" w:eastAsia="en-US"/>
        </w:rPr>
        <w:t>ասնակիցներիներկայացրածգնայինառաջարկներըգերազանցումեն</w:t>
      </w:r>
      <w:r w:rsidR="00973FB1" w:rsidRPr="00AE2768">
        <w:rPr>
          <w:rFonts w:ascii="GHEA Grapalat" w:hAnsi="GHEA Grapalat" w:cs="Sylfaen"/>
          <w:sz w:val="20"/>
          <w:szCs w:val="24"/>
          <w:lang w:val="ru-RU" w:eastAsia="en-US"/>
        </w:rPr>
        <w:t>սույնընթացակարգիշրջանակումգնվելիքապրանքներիգնմանհայտովսահմանվածգինը</w:t>
      </w:r>
      <w:r w:rsidR="00FF3E3D" w:rsidRPr="00AE2768">
        <w:rPr>
          <w:rFonts w:ascii="GHEA Grapalat" w:hAnsi="GHEA Grapalat" w:cs="Sylfaen"/>
          <w:sz w:val="20"/>
          <w:szCs w:val="24"/>
          <w:lang w:val="ru-RU" w:eastAsia="en-US"/>
        </w:rPr>
        <w:t>կամգնումնիրականացվումէՕրենքի</w:t>
      </w:r>
      <w:r w:rsidR="00FF3E3D" w:rsidRPr="00AE2768">
        <w:rPr>
          <w:rFonts w:ascii="GHEA Grapalat" w:hAnsi="GHEA Grapalat" w:cs="Sylfaen"/>
          <w:sz w:val="20"/>
          <w:szCs w:val="24"/>
          <w:lang w:val="af-ZA" w:eastAsia="en-US"/>
        </w:rPr>
        <w:t xml:space="preserve"> 15-</w:t>
      </w:r>
      <w:r w:rsidR="00FF3E3D" w:rsidRPr="00AE2768">
        <w:rPr>
          <w:rFonts w:ascii="GHEA Grapalat" w:hAnsi="GHEA Grapalat" w:cs="Sylfaen"/>
          <w:sz w:val="20"/>
          <w:szCs w:val="24"/>
          <w:lang w:val="ru-RU" w:eastAsia="en-US"/>
        </w:rPr>
        <w:t>րդհոդվածի</w:t>
      </w:r>
      <w:r w:rsidR="00FF3E3D" w:rsidRPr="00AE2768">
        <w:rPr>
          <w:rFonts w:ascii="GHEA Grapalat" w:hAnsi="GHEA Grapalat" w:cs="Sylfaen"/>
          <w:sz w:val="20"/>
          <w:szCs w:val="24"/>
          <w:lang w:val="af-ZA" w:eastAsia="en-US"/>
        </w:rPr>
        <w:t xml:space="preserve"> 6-</w:t>
      </w:r>
      <w:r w:rsidR="00FF3E3D" w:rsidRPr="00AE2768">
        <w:rPr>
          <w:rFonts w:ascii="GHEA Grapalat" w:hAnsi="GHEA Grapalat" w:cs="Sylfaen"/>
          <w:sz w:val="20"/>
          <w:szCs w:val="24"/>
          <w:lang w:val="ru-RU" w:eastAsia="en-US"/>
        </w:rPr>
        <w:t>րդմասիհիմանվրա</w:t>
      </w:r>
      <w:r w:rsidR="009B6D58" w:rsidRPr="00AE2768">
        <w:rPr>
          <w:rFonts w:ascii="GHEA Grapalat" w:hAnsi="GHEA Grapalat" w:cs="Sylfaen"/>
          <w:sz w:val="20"/>
          <w:szCs w:val="24"/>
          <w:lang w:val="ru-RU"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00E34189"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ru-RU" w:eastAsia="en-US"/>
        </w:rPr>
        <w:t>ևհաջորդաբարտեղերզբաղեցրած</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ասնակիցներինորոշելունպատակովհանձնաժողովինիստումառաջարկվածգներինվազեցմաննպատակովոչգնայինպայման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ներըբավարարողգնահատվածբոլոր</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ասնակիցներիհետվարվումենմիաժամանակյաբանակցություններ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եթենիստիններկաենբոլոր</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համապատասխանլիազորությունունեցողներկայացուցիչները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հակառակդեպքումհանձնաժողովինիստըկասեցվումէ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ևմեկաշխատանքայինօրվաընթացքումհանձնաժողովիքարտուղարըբավարարգնահատված</w:t>
      </w:r>
      <w:r w:rsidR="00143E8C" w:rsidRPr="00AE2768">
        <w:rPr>
          <w:rFonts w:ascii="GHEA Grapalat" w:hAnsi="GHEA Grapalat" w:cs="Sylfaen"/>
          <w:sz w:val="20"/>
          <w:szCs w:val="24"/>
          <w:lang w:val="ru-RU" w:eastAsia="en-US"/>
        </w:rPr>
        <w:t>հայտերներկայացրած</w:t>
      </w:r>
      <w:r w:rsidRPr="00AE2768">
        <w:rPr>
          <w:rFonts w:ascii="GHEA Grapalat" w:hAnsi="GHEA Grapalat" w:cs="Sylfaen"/>
          <w:sz w:val="20"/>
          <w:szCs w:val="24"/>
          <w:lang w:val="ru-RU" w:eastAsia="en-US"/>
        </w:rPr>
        <w:t>բոլոր</w:t>
      </w:r>
      <w:r w:rsidR="00143E8C" w:rsidRPr="00AE2768">
        <w:rPr>
          <w:rFonts w:ascii="GHEA Grapalat" w:hAnsi="GHEA Grapalat" w:cs="Sylfaen"/>
          <w:sz w:val="20"/>
          <w:szCs w:val="24"/>
          <w:lang w:val="ru-RU" w:eastAsia="en-US"/>
        </w:rPr>
        <w:t>մասնակիցներին</w:t>
      </w:r>
      <w:r w:rsidR="00A232D9" w:rsidRPr="00AE2768">
        <w:rPr>
          <w:rFonts w:ascii="GHEA Grapalat" w:hAnsi="GHEA Grapalat" w:cs="Sylfaen"/>
          <w:sz w:val="20"/>
          <w:szCs w:val="24"/>
          <w:lang w:val="af-ZA" w:eastAsia="en-US"/>
        </w:rPr>
        <w:t xml:space="preserve">էլեկտրոնային եղանակով </w:t>
      </w:r>
      <w:r w:rsidRPr="00AE2768">
        <w:rPr>
          <w:rFonts w:ascii="GHEA Grapalat" w:hAnsi="GHEA Grapalat" w:cs="Sylfaen"/>
          <w:sz w:val="20"/>
          <w:szCs w:val="24"/>
          <w:lang w:val="ru-RU" w:eastAsia="en-US"/>
        </w:rPr>
        <w:t>միաժամանակծանուցումէգներինվազեցմանշուրջմիաժամանակյաբանակցություններիվարմանօրվա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ժամիևվայրիմասին</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բանակցություններըվարվումենոչշուտ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քանծանուցումնուղարկվելուօրվանհաջորդողօրվանիցերկրորդ</w:t>
      </w:r>
      <w:r w:rsidR="00973FB1" w:rsidRPr="00AE2768">
        <w:rPr>
          <w:rFonts w:ascii="GHEA Grapalat" w:hAnsi="GHEA Grapalat" w:cs="Sylfaen"/>
          <w:sz w:val="20"/>
          <w:szCs w:val="24"/>
          <w:lang w:val="af-ZA" w:eastAsia="en-US"/>
        </w:rPr>
        <w:t xml:space="preserve">և ոչ ուշ, քան </w:t>
      </w:r>
      <w:r w:rsidR="008A2FF1" w:rsidRPr="00AE2768">
        <w:rPr>
          <w:rFonts w:ascii="GHEA Grapalat" w:hAnsi="GHEA Grapalat" w:cs="Sylfaen"/>
          <w:sz w:val="20"/>
          <w:szCs w:val="24"/>
          <w:lang w:val="hy-AM" w:eastAsia="en-US"/>
        </w:rPr>
        <w:t>հինգերորդ</w:t>
      </w:r>
      <w:r w:rsidRPr="00AE2768">
        <w:rPr>
          <w:rFonts w:ascii="GHEA Grapalat" w:hAnsi="GHEA Grapalat" w:cs="Sylfaen"/>
          <w:sz w:val="20"/>
          <w:szCs w:val="24"/>
          <w:lang w:val="ru-RU" w:eastAsia="en-US"/>
        </w:rPr>
        <w:t>աշխատանքայինօրը</w:t>
      </w:r>
      <w:r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007210AC" w:rsidRPr="00AE2768">
        <w:rPr>
          <w:rFonts w:ascii="GHEA Grapalat" w:hAnsi="GHEA Grapalat" w:cs="Sylfaen"/>
          <w:sz w:val="20"/>
          <w:szCs w:val="24"/>
          <w:lang w:eastAsia="en-US"/>
        </w:rPr>
        <w:t>մ</w:t>
      </w:r>
      <w:r w:rsidR="003B1FC0" w:rsidRPr="00AE2768">
        <w:rPr>
          <w:rFonts w:ascii="GHEA Grapalat" w:hAnsi="GHEA Grapalat" w:cs="Sylfaen"/>
          <w:sz w:val="20"/>
          <w:szCs w:val="24"/>
          <w:lang w:eastAsia="en-US"/>
        </w:rPr>
        <w:t>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տվյալպահիններկայացրածգնայինառաջարկըհրապարակվումէմյուս</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lastRenderedPageBreak/>
        <w:t>ևմինչևբանակցություններիհամարնախատեսվածվերջնաժամկետիավարտը</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ասնակիցըկարողէվերանայելիրգնայինառաջարկը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բանակցություններիհամարսահմանվածվերջնաժամկետըլրանալուպահին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00F4506C" w:rsidRPr="00AE2768">
        <w:rPr>
          <w:rFonts w:ascii="GHEA Grapalat" w:hAnsi="GHEA Grapalat" w:cs="Sylfaen"/>
          <w:sz w:val="20"/>
          <w:szCs w:val="24"/>
          <w:lang w:val="hy-AM" w:eastAsia="en-US"/>
        </w:rPr>
        <w:t xml:space="preserve"> դրան ներկա</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ասնակիցներիներկայացրածգների</w:t>
      </w:r>
      <w:r w:rsidRPr="00AE2768">
        <w:rPr>
          <w:rFonts w:ascii="GHEA Grapalat" w:hAnsi="GHEA Grapalat" w:cs="Sylfaen"/>
          <w:sz w:val="20"/>
          <w:szCs w:val="24"/>
          <w:lang w:val="af-ZA" w:eastAsia="en-US"/>
        </w:rPr>
        <w:t xml:space="preserve">, </w:t>
      </w:r>
      <w:r w:rsidR="00A11BD0"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ru-RU" w:eastAsia="en-US"/>
        </w:rPr>
        <w:t>գերազանցում</w:t>
      </w:r>
      <w:r w:rsidR="00AB1DD6"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որոշվումևհայտարարվումեն</w:t>
      </w:r>
      <w:r w:rsidR="00AB1DD6" w:rsidRPr="00AE2768">
        <w:rPr>
          <w:rFonts w:ascii="GHEA Grapalat" w:hAnsi="GHEA Grapalat" w:cs="Sylfaen"/>
          <w:sz w:val="20"/>
          <w:szCs w:val="24"/>
          <w:lang w:val="hy-AM" w:eastAsia="en-US"/>
        </w:rPr>
        <w:t>ընտրված</w:t>
      </w:r>
      <w:r w:rsidRPr="00AE2768">
        <w:rPr>
          <w:rFonts w:ascii="GHEA Grapalat" w:hAnsi="GHEA Grapalat" w:cs="Sylfaen"/>
          <w:sz w:val="20"/>
          <w:szCs w:val="24"/>
          <w:lang w:val="ru-RU" w:eastAsia="en-US"/>
        </w:rPr>
        <w:t>ևհաջորդաբարտեղերըզբաղեցրած</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387F66" w:rsidRPr="00AE2768" w:rsidRDefault="009B6D58"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բանակցություններիհամարսահմանվածվերջնաժամկետըլրանալուպահին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00387F66" w:rsidRPr="00AE2768">
        <w:rPr>
          <w:rFonts w:ascii="GHEA Grapalat" w:hAnsi="GHEA Grapalat" w:cs="Sylfaen"/>
          <w:sz w:val="20"/>
          <w:lang w:val="hy-AM"/>
        </w:rPr>
        <w:t xml:space="preserve">դրան ներկա </w:t>
      </w:r>
      <w:r w:rsidR="007210AC" w:rsidRPr="00AE2768">
        <w:rPr>
          <w:rFonts w:ascii="GHEA Grapalat" w:hAnsi="GHEA Grapalat" w:cs="Sylfaen"/>
          <w:sz w:val="20"/>
          <w:lang w:val="af-ZA"/>
        </w:rPr>
        <w:t>մ</w:t>
      </w:r>
      <w:r w:rsidRPr="00AE2768">
        <w:rPr>
          <w:rFonts w:ascii="GHEA Grapalat" w:hAnsi="GHEA Grapalat" w:cs="Sylfaen"/>
          <w:sz w:val="20"/>
          <w:lang w:val="ru-RU"/>
        </w:rPr>
        <w:t>ասնակիցներիներկայացրածգներըգերազանցումեն</w:t>
      </w:r>
      <w:r w:rsidR="00973FB1" w:rsidRPr="00AE2768">
        <w:rPr>
          <w:rFonts w:ascii="GHEA Grapalat" w:hAnsi="GHEA Grapalat" w:cs="Sylfaen"/>
          <w:sz w:val="20"/>
          <w:lang w:val="ru-RU"/>
        </w:rPr>
        <w:t>գնմանհայտովսահմանվածգինը</w:t>
      </w:r>
      <w:r w:rsidR="00387F66"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AE2768" w:rsidRDefault="00704862" w:rsidP="00EF3662">
      <w:pPr>
        <w:ind w:firstLine="708"/>
        <w:jc w:val="both"/>
        <w:rPr>
          <w:rFonts w:ascii="GHEA Grapalat" w:hAnsi="GHEA Grapalat" w:cs="Sylfaen"/>
          <w:sz w:val="20"/>
          <w:lang w:val="hy-AM"/>
        </w:rPr>
      </w:pPr>
      <w:r w:rsidRPr="00AE2768">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AE2768">
        <w:rPr>
          <w:rFonts w:ascii="GHEA Grapalat" w:hAnsi="GHEA Grapalat" w:cs="Sylfaen"/>
          <w:sz w:val="20"/>
          <w:lang w:val="hy-AM"/>
        </w:rPr>
        <w:t>կամնվազագույնգներըհավասարեն</w:t>
      </w:r>
      <w:r w:rsidR="00973FB1" w:rsidRPr="00AE2768">
        <w:rPr>
          <w:rFonts w:ascii="GHEA Grapalat" w:hAnsi="GHEA Grapalat" w:cs="Sylfaen"/>
          <w:sz w:val="20"/>
          <w:lang w:val="af-ZA"/>
        </w:rPr>
        <w:t>,</w:t>
      </w:r>
      <w:r w:rsidR="009B6D58" w:rsidRPr="00AE2768">
        <w:rPr>
          <w:rFonts w:ascii="GHEA Grapalat" w:hAnsi="GHEA Grapalat" w:cs="Sylfaen"/>
          <w:sz w:val="20"/>
          <w:lang w:val="hy-AM"/>
        </w:rPr>
        <w:t>գնմանընթացակարգը</w:t>
      </w:r>
      <w:r w:rsidR="005A3DC6" w:rsidRPr="00AE2768">
        <w:rPr>
          <w:rFonts w:ascii="GHEA Grapalat" w:hAnsi="GHEA Grapalat" w:cs="Sylfaen"/>
          <w:sz w:val="20"/>
          <w:lang w:val="hy-AM"/>
        </w:rPr>
        <w:t>Օ</w:t>
      </w:r>
      <w:r w:rsidR="00973FB1" w:rsidRPr="00AE2768">
        <w:rPr>
          <w:rFonts w:ascii="GHEA Grapalat" w:hAnsi="GHEA Grapalat" w:cs="Sylfaen"/>
          <w:sz w:val="20"/>
          <w:lang w:val="hy-AM"/>
        </w:rPr>
        <w:t>րենքի</w:t>
      </w:r>
      <w:r w:rsidR="00973FB1" w:rsidRPr="00AE2768">
        <w:rPr>
          <w:rFonts w:ascii="GHEA Grapalat" w:hAnsi="GHEA Grapalat" w:cs="Sylfaen"/>
          <w:sz w:val="20"/>
          <w:lang w:val="af-ZA"/>
        </w:rPr>
        <w:t xml:space="preserve"> 37-</w:t>
      </w:r>
      <w:r w:rsidR="00973FB1" w:rsidRPr="00AE2768">
        <w:rPr>
          <w:rFonts w:ascii="GHEA Grapalat" w:hAnsi="GHEA Grapalat" w:cs="Sylfaen"/>
          <w:sz w:val="20"/>
          <w:lang w:val="hy-AM"/>
        </w:rPr>
        <w:t>րդհոդվածի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ինմասի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ինկետիհիմանվրա</w:t>
      </w:r>
      <w:r w:rsidR="009B6D58" w:rsidRPr="00AE2768">
        <w:rPr>
          <w:rFonts w:ascii="GHEA Grapalat" w:hAnsi="GHEA Grapalat" w:cs="Sylfaen"/>
          <w:sz w:val="20"/>
          <w:lang w:val="hy-AM"/>
        </w:rPr>
        <w:t>հայտարարվումէչկայացած</w:t>
      </w:r>
      <w:r w:rsidR="003D1FE3" w:rsidRPr="00AE2768">
        <w:rPr>
          <w:rFonts w:ascii="GHEA Grapalat" w:hAnsi="GHEA Grapalat" w:cs="Sylfaen"/>
          <w:sz w:val="20"/>
          <w:lang w:val="hy-AM"/>
        </w:rPr>
        <w:t>, բացառությամբ սույն ենթակետի «զ» պարբերությամբ նախատեսված դեպքի:</w:t>
      </w:r>
    </w:p>
    <w:p w:rsidR="00B514E8" w:rsidRPr="00AE2768" w:rsidRDefault="00FD2748" w:rsidP="00EF3662">
      <w:pPr>
        <w:ind w:firstLine="708"/>
        <w:jc w:val="both"/>
        <w:rPr>
          <w:rFonts w:ascii="GHEA Grapalat" w:hAnsi="GHEA Grapalat"/>
          <w:sz w:val="20"/>
          <w:szCs w:val="20"/>
          <w:lang w:val="hy-AM"/>
        </w:rPr>
      </w:pPr>
      <w:r w:rsidRPr="00AE2768">
        <w:rPr>
          <w:rFonts w:ascii="GHEA Grapalat" w:hAnsi="GHEA Grapalat"/>
          <w:sz w:val="20"/>
          <w:szCs w:val="20"/>
          <w:lang w:val="af-ZA"/>
        </w:rPr>
        <w:t>8</w:t>
      </w:r>
      <w:r w:rsidR="00C82BD2" w:rsidRPr="00AE2768">
        <w:rPr>
          <w:rFonts w:ascii="GHEA Grapalat" w:hAnsi="GHEA Grapalat"/>
          <w:sz w:val="20"/>
          <w:szCs w:val="20"/>
          <w:lang w:val="af-ZA"/>
        </w:rPr>
        <w:t>.</w:t>
      </w:r>
      <w:r w:rsidR="004348F9" w:rsidRPr="00AE2768">
        <w:rPr>
          <w:rFonts w:ascii="GHEA Grapalat" w:hAnsi="GHEA Grapalat"/>
          <w:sz w:val="20"/>
          <w:szCs w:val="20"/>
          <w:lang w:val="af-ZA"/>
        </w:rPr>
        <w:t>7</w:t>
      </w:r>
      <w:r w:rsidR="00753C9B" w:rsidRPr="00AE2768">
        <w:rPr>
          <w:rFonts w:ascii="GHEA Grapalat" w:hAnsi="GHEA Grapalat"/>
          <w:sz w:val="20"/>
          <w:szCs w:val="20"/>
          <w:lang w:val="af-ZA"/>
        </w:rPr>
        <w:t>Պ</w:t>
      </w:r>
      <w:r w:rsidR="00B514E8" w:rsidRPr="00AE2768">
        <w:rPr>
          <w:rFonts w:ascii="GHEA Grapalat" w:hAnsi="GHEA Grapalat"/>
          <w:sz w:val="20"/>
          <w:szCs w:val="20"/>
          <w:lang w:val="af-ZA"/>
        </w:rPr>
        <w:t xml:space="preserve">ահանջի դեպքում </w:t>
      </w:r>
      <w:r w:rsidR="00AD522C" w:rsidRPr="00AE2768">
        <w:rPr>
          <w:rFonts w:ascii="GHEA Grapalat" w:hAnsi="GHEA Grapalat"/>
          <w:sz w:val="20"/>
          <w:szCs w:val="20"/>
          <w:lang w:val="af-ZA"/>
        </w:rPr>
        <w:t xml:space="preserve">որևէ </w:t>
      </w:r>
      <w:r w:rsidR="007210AC" w:rsidRPr="00AE2768">
        <w:rPr>
          <w:rFonts w:ascii="GHEA Grapalat" w:hAnsi="GHEA Grapalat"/>
          <w:sz w:val="20"/>
          <w:szCs w:val="20"/>
          <w:lang w:val="af-ZA"/>
        </w:rPr>
        <w:t>մ</w:t>
      </w:r>
      <w:r w:rsidR="00B514E8" w:rsidRPr="00AE2768">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AE2768">
        <w:rPr>
          <w:rFonts w:ascii="GHEA Grapalat" w:hAnsi="GHEA Grapalat"/>
          <w:sz w:val="20"/>
          <w:szCs w:val="20"/>
          <w:lang w:val="af-ZA"/>
        </w:rPr>
        <w:t xml:space="preserve">այլ </w:t>
      </w:r>
      <w:r w:rsidR="007B36E4" w:rsidRPr="00AE2768">
        <w:rPr>
          <w:rFonts w:ascii="GHEA Grapalat" w:hAnsi="GHEA Grapalat"/>
          <w:sz w:val="20"/>
          <w:szCs w:val="20"/>
          <w:lang w:val="af-ZA"/>
        </w:rPr>
        <w:t>մ</w:t>
      </w:r>
      <w:r w:rsidR="00B514E8" w:rsidRPr="00AE2768">
        <w:rPr>
          <w:rFonts w:ascii="GHEA Grapalat" w:hAnsi="GHEA Grapalat"/>
          <w:sz w:val="20"/>
          <w:szCs w:val="20"/>
          <w:lang w:val="af-ZA"/>
        </w:rPr>
        <w:t>ասնակցին:</w:t>
      </w:r>
      <w:r w:rsidR="007B6811" w:rsidRPr="00AE2768">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E2768">
        <w:rPr>
          <w:rFonts w:ascii="GHEA Grapalat" w:hAnsi="GHEA Grapalat"/>
          <w:sz w:val="20"/>
          <w:szCs w:val="20"/>
          <w:lang w:val="hy-AM"/>
        </w:rPr>
        <w:t xml:space="preserve">հայտում ներառված </w:t>
      </w:r>
      <w:r w:rsidR="007B6811" w:rsidRPr="00AE2768">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E2768">
        <w:rPr>
          <w:rFonts w:ascii="GHEA Grapalat" w:hAnsi="GHEA Grapalat"/>
          <w:sz w:val="20"/>
          <w:szCs w:val="20"/>
          <w:lang w:val="af-ZA"/>
        </w:rPr>
        <w:t xml:space="preserve">հանձնաժողովի </w:t>
      </w:r>
      <w:r w:rsidR="007B6811" w:rsidRPr="00AE2768">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E2768">
        <w:rPr>
          <w:rFonts w:ascii="GHEA Grapalat" w:hAnsi="GHEA Grapalat"/>
          <w:sz w:val="20"/>
          <w:szCs w:val="20"/>
          <w:lang w:val="hy-AM"/>
        </w:rPr>
        <w:t>:</w:t>
      </w:r>
    </w:p>
    <w:p w:rsidR="00116E47" w:rsidRPr="00AE2768" w:rsidRDefault="00A150A9"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rPr>
        <w:t>8</w:t>
      </w:r>
      <w:r w:rsidR="002B121D" w:rsidRPr="00AE2768">
        <w:rPr>
          <w:rFonts w:ascii="GHEA Grapalat" w:hAnsi="GHEA Grapalat"/>
          <w:sz w:val="20"/>
          <w:lang w:val="af-ZA"/>
        </w:rPr>
        <w:t>.</w:t>
      </w:r>
      <w:r w:rsidR="004348F9" w:rsidRPr="00AE2768">
        <w:rPr>
          <w:rFonts w:ascii="GHEA Grapalat" w:hAnsi="GHEA Grapalat"/>
          <w:sz w:val="20"/>
          <w:lang w:val="af-ZA"/>
        </w:rPr>
        <w:t>8</w:t>
      </w:r>
      <w:r w:rsidR="002B121D" w:rsidRPr="00AE2768">
        <w:rPr>
          <w:rFonts w:ascii="GHEA Grapalat" w:hAnsi="GHEA Grapalat"/>
          <w:sz w:val="20"/>
          <w:lang w:val="af-ZA"/>
        </w:rPr>
        <w:t xml:space="preserve"> Եթե հայտերի բացման</w:t>
      </w:r>
      <w:r w:rsidR="00DE1C00" w:rsidRPr="00AE2768">
        <w:rPr>
          <w:rFonts w:ascii="GHEA Grapalat" w:hAnsi="GHEA Grapalat"/>
          <w:sz w:val="20"/>
          <w:lang w:val="hy-AM"/>
        </w:rPr>
        <w:t xml:space="preserve"> և գնահատման</w:t>
      </w:r>
      <w:r w:rsidR="002B121D" w:rsidRPr="00AE2768">
        <w:rPr>
          <w:rFonts w:ascii="GHEA Grapalat" w:hAnsi="GHEA Grapalat"/>
          <w:sz w:val="20"/>
          <w:lang w:val="af-ZA"/>
        </w:rPr>
        <w:t xml:space="preserve"> նիստի ընթացքում</w:t>
      </w:r>
      <w:r w:rsidR="002B121D" w:rsidRPr="00AE2768">
        <w:rPr>
          <w:rFonts w:ascii="GHEA Grapalat" w:hAnsi="GHEA Grapalat" w:cs="Sylfaen"/>
          <w:sz w:val="20"/>
          <w:szCs w:val="24"/>
          <w:lang w:val="hy-AM" w:eastAsia="en-US"/>
        </w:rPr>
        <w:t>իրականացվածգնահատմանարդյուն</w:t>
      </w:r>
      <w:r w:rsidR="002B121D" w:rsidRPr="00AE2768">
        <w:rPr>
          <w:rFonts w:ascii="GHEA Grapalat" w:hAnsi="GHEA Grapalat" w:cs="Sylfaen"/>
          <w:sz w:val="20"/>
          <w:szCs w:val="24"/>
          <w:lang w:val="af-ZA" w:eastAsia="en-US"/>
        </w:rPr>
        <w:softHyphen/>
      </w:r>
      <w:r w:rsidR="002B121D" w:rsidRPr="00AE2768">
        <w:rPr>
          <w:rFonts w:ascii="GHEA Grapalat" w:hAnsi="GHEA Grapalat" w:cs="Sylfaen"/>
          <w:sz w:val="20"/>
          <w:szCs w:val="24"/>
          <w:lang w:val="hy-AM" w:eastAsia="en-US"/>
        </w:rPr>
        <w:t>քում</w:t>
      </w:r>
      <w:r w:rsidR="007210AC" w:rsidRPr="00AE2768">
        <w:rPr>
          <w:rFonts w:ascii="GHEA Grapalat" w:hAnsi="GHEA Grapalat" w:cs="Sylfaen"/>
          <w:sz w:val="20"/>
          <w:szCs w:val="24"/>
          <w:lang w:val="af-ZA" w:eastAsia="en-US"/>
        </w:rPr>
        <w:t>մ</w:t>
      </w:r>
      <w:r w:rsidR="00A24827" w:rsidRPr="00AE2768">
        <w:rPr>
          <w:rFonts w:ascii="GHEA Grapalat" w:hAnsi="GHEA Grapalat" w:cs="Sylfaen"/>
          <w:sz w:val="20"/>
          <w:szCs w:val="24"/>
          <w:lang w:val="af-ZA" w:eastAsia="en-US"/>
        </w:rPr>
        <w:t xml:space="preserve">ասնակցի </w:t>
      </w:r>
      <w:r w:rsidR="002B121D" w:rsidRPr="00AE2768">
        <w:rPr>
          <w:rFonts w:ascii="GHEA Grapalat" w:hAnsi="GHEA Grapalat" w:cs="Sylfaen"/>
          <w:sz w:val="20"/>
          <w:szCs w:val="24"/>
          <w:lang w:val="hy-AM" w:eastAsia="en-US"/>
        </w:rPr>
        <w:t>հայտումարձանագրվումենանհամապատասխանություններ՝հրավերիպահանջներինկատմամբ</w:t>
      </w:r>
      <w:r w:rsidR="004348F9" w:rsidRPr="000D08B4">
        <w:rPr>
          <w:rFonts w:ascii="GHEA Grapalat" w:hAnsi="GHEA Grapalat" w:cs="Sylfaen"/>
          <w:sz w:val="20"/>
          <w:szCs w:val="24"/>
          <w:lang w:val="hy-AM" w:eastAsia="en-US"/>
        </w:rPr>
        <w:t>,</w:t>
      </w:r>
      <w:r w:rsidR="002B121D" w:rsidRPr="00AE2768">
        <w:rPr>
          <w:rFonts w:ascii="GHEA Grapalat" w:hAnsi="GHEA Grapalat" w:cs="Sylfaen"/>
          <w:sz w:val="20"/>
          <w:szCs w:val="24"/>
          <w:lang w:val="hy-AM" w:eastAsia="en-US"/>
        </w:rPr>
        <w:t>ապահանձնաժողովըմեկաշխատանքայինօրովկասեցնումէնիստը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իսկհանձնաժողովիքարտուղարընույնօրըդրամասին</w:t>
      </w:r>
      <w:r w:rsidR="004348F9" w:rsidRPr="00AE2768">
        <w:rPr>
          <w:rFonts w:ascii="GHEA Grapalat" w:hAnsi="GHEA Grapalat" w:cs="Sylfaen"/>
          <w:sz w:val="20"/>
          <w:szCs w:val="24"/>
          <w:lang w:val="af-ZA" w:eastAsia="en-US"/>
        </w:rPr>
        <w:t xml:space="preserve">էլեկտրոնային եղանակով </w:t>
      </w:r>
      <w:r w:rsidR="002B121D" w:rsidRPr="00AE2768">
        <w:rPr>
          <w:rFonts w:ascii="GHEA Grapalat" w:hAnsi="GHEA Grapalat" w:cs="Sylfaen"/>
          <w:sz w:val="20"/>
          <w:szCs w:val="24"/>
          <w:lang w:val="hy-AM" w:eastAsia="en-US"/>
        </w:rPr>
        <w:t>տեղեկացնումէ</w:t>
      </w:r>
      <w:r w:rsidR="007210AC"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ասնակցին՝առաջարկելովմինչևկասեցմանժամկետիավարտըշտկելանհամապատասխանությունը</w:t>
      </w:r>
      <w:r w:rsidR="002B121D" w:rsidRPr="00AE2768">
        <w:rPr>
          <w:rFonts w:ascii="GHEA Grapalat" w:hAnsi="GHEA Grapalat" w:cs="Sylfaen"/>
          <w:sz w:val="20"/>
          <w:szCs w:val="24"/>
          <w:lang w:val="af-ZA" w:eastAsia="en-US"/>
        </w:rPr>
        <w:t>:</w:t>
      </w:r>
    </w:p>
    <w:p w:rsidR="002B121D" w:rsidRPr="00AE2768" w:rsidRDefault="002E0966" w:rsidP="00EF3662">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AE2768">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AE2768">
        <w:rPr>
          <w:rFonts w:ascii="GHEA Grapalat" w:hAnsi="GHEA Grapalat" w:cs="Sylfaen"/>
          <w:sz w:val="20"/>
          <w:szCs w:val="24"/>
          <w:lang w:val="hy-AM" w:eastAsia="en-US"/>
        </w:rPr>
        <w:t>Եթե անհամապատա</w:t>
      </w:r>
      <w:r w:rsidR="003D39F7" w:rsidRPr="00AE2768">
        <w:rPr>
          <w:rFonts w:ascii="GHEA Grapalat" w:hAnsi="GHEA Grapalat" w:cs="Sylfaen"/>
          <w:sz w:val="20"/>
          <w:szCs w:val="24"/>
          <w:lang w:val="hy-AM" w:eastAsia="en-US"/>
        </w:rPr>
        <w:t>ս</w:t>
      </w:r>
      <w:r w:rsidR="00116E47" w:rsidRPr="00AE2768">
        <w:rPr>
          <w:rFonts w:ascii="GHEA Grapalat" w:hAnsi="GHEA Grapalat" w:cs="Sylfaen"/>
          <w:sz w:val="20"/>
          <w:szCs w:val="24"/>
          <w:lang w:val="hy-AM" w:eastAsia="en-US"/>
        </w:rPr>
        <w:t>խանություն</w:t>
      </w:r>
      <w:r w:rsidR="003D39F7" w:rsidRPr="00AE2768">
        <w:rPr>
          <w:rFonts w:ascii="GHEA Grapalat" w:hAnsi="GHEA Grapalat" w:cs="Sylfaen"/>
          <w:sz w:val="20"/>
          <w:szCs w:val="24"/>
          <w:lang w:val="hy-AM" w:eastAsia="en-US"/>
        </w:rPr>
        <w:t>ն</w:t>
      </w:r>
      <w:r w:rsidR="00116E47" w:rsidRPr="00AE2768">
        <w:rPr>
          <w:rFonts w:ascii="GHEA Grapalat" w:hAnsi="GHEA Grapalat" w:cs="Sylfaen"/>
          <w:sz w:val="20"/>
          <w:szCs w:val="24"/>
          <w:lang w:val="hy-AM" w:eastAsia="en-US"/>
        </w:rPr>
        <w:t xml:space="preserve">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AE2768">
        <w:rPr>
          <w:rFonts w:ascii="GHEA Grapalat" w:hAnsi="GHEA Grapalat" w:cs="Sylfaen"/>
          <w:sz w:val="20"/>
          <w:szCs w:val="24"/>
          <w:lang w:val="hy-AM" w:eastAsia="en-US"/>
        </w:rPr>
        <w:t>հայտի գն</w:t>
      </w:r>
      <w:r w:rsidR="00563192" w:rsidRPr="00AE2768">
        <w:rPr>
          <w:rFonts w:ascii="GHEA Grapalat" w:hAnsi="GHEA Grapalat" w:cs="Sylfaen"/>
          <w:sz w:val="20"/>
          <w:szCs w:val="24"/>
          <w:lang w:eastAsia="en-US"/>
        </w:rPr>
        <w:t>ա</w:t>
      </w:r>
      <w:r w:rsidR="00873E83" w:rsidRPr="00AE2768">
        <w:rPr>
          <w:rFonts w:ascii="GHEA Grapalat" w:hAnsi="GHEA Grapalat" w:cs="Sylfaen"/>
          <w:sz w:val="20"/>
          <w:szCs w:val="24"/>
          <w:lang w:val="hy-AM" w:eastAsia="en-US"/>
        </w:rPr>
        <w:t xml:space="preserve">հատման ընթացքում </w:t>
      </w:r>
      <w:r w:rsidR="00116E47" w:rsidRPr="00AE2768">
        <w:rPr>
          <w:rFonts w:ascii="GHEA Grapalat" w:hAnsi="GHEA Grapalat" w:cs="Sylfaen"/>
          <w:sz w:val="20"/>
          <w:szCs w:val="24"/>
          <w:lang w:val="hy-AM" w:eastAsia="en-US"/>
        </w:rPr>
        <w:t xml:space="preserve">հայտնաբերված </w:t>
      </w:r>
      <w:r w:rsidR="00873E83" w:rsidRPr="00AE2768">
        <w:rPr>
          <w:rFonts w:ascii="GHEA Grapalat" w:hAnsi="GHEA Grapalat" w:cs="Sylfaen"/>
          <w:sz w:val="20"/>
          <w:szCs w:val="24"/>
          <w:lang w:val="hy-AM" w:eastAsia="en-US"/>
        </w:rPr>
        <w:t xml:space="preserve">բոլոր </w:t>
      </w:r>
      <w:r w:rsidR="00116E47" w:rsidRPr="00AE2768">
        <w:rPr>
          <w:rFonts w:ascii="GHEA Grapalat" w:hAnsi="GHEA Grapalat" w:cs="Sylfaen"/>
          <w:sz w:val="20"/>
          <w:szCs w:val="24"/>
          <w:lang w:val="hy-AM" w:eastAsia="en-US"/>
        </w:rPr>
        <w:t>անհամապատասխանությունները:</w:t>
      </w:r>
    </w:p>
    <w:p w:rsidR="00FC31D8" w:rsidRPr="00AE2768" w:rsidRDefault="00A150A9"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9</w:t>
      </w:r>
      <w:r w:rsidR="002B121D" w:rsidRPr="00AE2768">
        <w:rPr>
          <w:rFonts w:ascii="GHEA Grapalat" w:hAnsi="GHEA Grapalat" w:cs="Sylfaen"/>
          <w:sz w:val="20"/>
          <w:szCs w:val="24"/>
          <w:lang w:val="hy-AM" w:eastAsia="en-US"/>
        </w:rPr>
        <w:t>Եթեսույնհրավերի</w:t>
      </w:r>
      <w:r w:rsidR="009A171D"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8</w:t>
      </w:r>
      <w:r w:rsidR="004E6A12" w:rsidRPr="00AE2768">
        <w:rPr>
          <w:rFonts w:ascii="GHEA Grapalat" w:hAnsi="GHEA Grapalat" w:cs="Sylfaen"/>
          <w:sz w:val="20"/>
          <w:szCs w:val="24"/>
          <w:lang w:val="af-ZA" w:eastAsia="en-US"/>
        </w:rPr>
        <w:t>-</w:t>
      </w:r>
      <w:r w:rsidR="004E6A12" w:rsidRPr="00AE2768">
        <w:rPr>
          <w:rFonts w:ascii="GHEA Grapalat" w:hAnsi="GHEA Grapalat" w:cs="Sylfaen"/>
          <w:sz w:val="20"/>
          <w:szCs w:val="24"/>
          <w:lang w:val="hy-AM" w:eastAsia="en-US"/>
        </w:rPr>
        <w:t>րդ</w:t>
      </w:r>
      <w:r w:rsidR="002B121D" w:rsidRPr="00AE2768">
        <w:rPr>
          <w:rFonts w:ascii="GHEA Grapalat" w:hAnsi="GHEA Grapalat" w:cs="Sylfaen"/>
          <w:sz w:val="20"/>
          <w:szCs w:val="24"/>
          <w:lang w:val="hy-AM" w:eastAsia="en-US"/>
        </w:rPr>
        <w:t>կետովսահմանվածժամկետում</w:t>
      </w:r>
      <w:r w:rsidR="009A171D"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ասնակիցըշտկումէարձանագրվածանհամապատասխանությունը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ապավերջին</w:t>
      </w:r>
      <w:r w:rsidR="009A05AC" w:rsidRPr="00AE2768">
        <w:rPr>
          <w:rFonts w:ascii="GHEA Grapalat" w:hAnsi="GHEA Grapalat" w:cs="Sylfaen"/>
          <w:sz w:val="20"/>
          <w:szCs w:val="24"/>
          <w:lang w:val="hy-AM" w:eastAsia="en-US"/>
        </w:rPr>
        <w:t>ի</w:t>
      </w:r>
      <w:r w:rsidR="002B121D" w:rsidRPr="00AE2768">
        <w:rPr>
          <w:rFonts w:ascii="GHEA Grapalat" w:hAnsi="GHEA Grapalat" w:cs="Sylfaen"/>
          <w:sz w:val="20"/>
          <w:szCs w:val="24"/>
          <w:lang w:val="hy-AM" w:eastAsia="en-US"/>
        </w:rPr>
        <w:t>սհայտըգնահատվումէբավարար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Հակառակդեպքում</w:t>
      </w:r>
      <w:r w:rsidR="00D14B02" w:rsidRPr="00AE2768">
        <w:rPr>
          <w:rFonts w:ascii="GHEA Grapalat" w:hAnsi="GHEA Grapalat" w:cs="Sylfaen"/>
          <w:sz w:val="20"/>
          <w:szCs w:val="24"/>
          <w:lang w:val="hy-AM" w:eastAsia="en-US"/>
        </w:rPr>
        <w:t xml:space="preserve"> տվյալ մասնակցի</w:t>
      </w:r>
      <w:r w:rsidR="002B121D" w:rsidRPr="00AE2768">
        <w:rPr>
          <w:rFonts w:ascii="GHEA Grapalat" w:hAnsi="GHEA Grapalat" w:cs="Sylfaen"/>
          <w:sz w:val="20"/>
          <w:szCs w:val="24"/>
          <w:lang w:val="hy-AM" w:eastAsia="en-US"/>
        </w:rPr>
        <w:t>հայտըգնահատվումէանբավարարևմերժվում</w:t>
      </w:r>
      <w:r w:rsidR="009A05AC" w:rsidRPr="00AE2768">
        <w:rPr>
          <w:rFonts w:ascii="GHEA Grapalat" w:hAnsi="GHEA Grapalat" w:cs="Sylfaen"/>
          <w:sz w:val="20"/>
          <w:szCs w:val="24"/>
          <w:lang w:val="hy-AM" w:eastAsia="en-US"/>
        </w:rPr>
        <w:t>է</w:t>
      </w:r>
      <w:r w:rsidR="004348F9" w:rsidRPr="000D08B4">
        <w:rPr>
          <w:rFonts w:ascii="GHEA Grapalat" w:hAnsi="GHEA Grapalat" w:cs="Sylfaen"/>
          <w:sz w:val="20"/>
          <w:szCs w:val="24"/>
          <w:lang w:val="hy-AM" w:eastAsia="en-US"/>
        </w:rPr>
        <w:t>,</w:t>
      </w:r>
      <w:r w:rsidR="00D14B02"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AE2768" w:rsidRDefault="00FC31D8"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AE2768">
        <w:rPr>
          <w:rFonts w:ascii="GHEA Grapalat" w:hAnsi="GHEA Grapalat" w:cs="Sylfaen"/>
          <w:sz w:val="20"/>
          <w:szCs w:val="24"/>
          <w:lang w:val="hy-AM" w:eastAsia="en-US"/>
        </w:rPr>
        <w:t xml:space="preserve">:  </w:t>
      </w:r>
    </w:p>
    <w:p w:rsidR="005E0E50" w:rsidRPr="00AE2768" w:rsidRDefault="00A150A9"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8</w:t>
      </w:r>
      <w:r w:rsidR="002B121D" w:rsidRPr="00AE2768">
        <w:rPr>
          <w:rFonts w:ascii="GHEA Grapalat" w:hAnsi="GHEA Grapalat" w:cs="Sylfaen"/>
          <w:szCs w:val="24"/>
        </w:rPr>
        <w:t>.</w:t>
      </w:r>
      <w:r w:rsidR="00D770E9" w:rsidRPr="00AE2768">
        <w:rPr>
          <w:rFonts w:ascii="GHEA Grapalat" w:hAnsi="GHEA Grapalat" w:cs="Sylfaen"/>
          <w:szCs w:val="24"/>
          <w:lang w:val="hy-AM"/>
        </w:rPr>
        <w:t>1</w:t>
      </w:r>
      <w:r w:rsidR="004348F9" w:rsidRPr="000D08B4">
        <w:rPr>
          <w:rFonts w:ascii="GHEA Grapalat" w:hAnsi="GHEA Grapalat" w:cs="Sylfaen"/>
          <w:szCs w:val="24"/>
          <w:lang w:val="hy-AM"/>
        </w:rPr>
        <w:t>0</w:t>
      </w:r>
      <w:r w:rsidR="00CA4AB2" w:rsidRPr="00AE2768">
        <w:rPr>
          <w:rFonts w:ascii="GHEA Grapalat" w:hAnsi="GHEA Grapalat" w:cs="Sylfaen"/>
          <w:szCs w:val="24"/>
          <w:lang w:val="hy-AM"/>
        </w:rPr>
        <w:t>Հ</w:t>
      </w:r>
      <w:r w:rsidR="005E0E50" w:rsidRPr="00AE2768">
        <w:rPr>
          <w:rFonts w:ascii="GHEA Grapalat" w:hAnsi="GHEA Grapalat" w:cs="Sylfaen"/>
          <w:szCs w:val="24"/>
          <w:lang w:val="hy-AM"/>
        </w:rPr>
        <w:t>անձնաժողովիանդամըկամքարտուղարըչիկարողմասնակցելհանձնաժողովիաշխատանքներին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եթեհայտերիբացմաննիստ</w:t>
      </w:r>
      <w:r w:rsidR="00CA4AB2" w:rsidRPr="00AE2768">
        <w:rPr>
          <w:rFonts w:ascii="GHEA Grapalat" w:hAnsi="GHEA Grapalat" w:cs="Sylfaen"/>
          <w:szCs w:val="24"/>
          <w:lang w:val="hy-AM"/>
        </w:rPr>
        <w:t>ում</w:t>
      </w:r>
      <w:r w:rsidR="005E0E50" w:rsidRPr="00AE2768">
        <w:rPr>
          <w:rFonts w:ascii="GHEA Grapalat" w:hAnsi="GHEA Grapalat" w:cs="Sylfaen"/>
          <w:szCs w:val="24"/>
          <w:lang w:val="hy-AM"/>
        </w:rPr>
        <w:t>պարզվումէ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որվերջիններիսկողմիցհիմնադրվածկամբաժնեմաս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կամիրենցմերձավորազգակցությամբկամխնամիությամբկապվածանձը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ինչպեսնաևամուսնուծնող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եղբայրկամքույր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կամայդանձիկողմիցհիմնադրվածկամբաժնեմաս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ունեցողկազմակերպությունըտվյալընթացակարգինմասնակցելուհամարներկայացրելէհայտ</w:t>
      </w:r>
      <w:r w:rsidR="005E0E50" w:rsidRPr="00AE2768">
        <w:rPr>
          <w:rFonts w:ascii="GHEA Grapalat" w:hAnsi="GHEA Grapalat" w:cs="Sylfaen"/>
          <w:szCs w:val="24"/>
        </w:rPr>
        <w:t>:</w:t>
      </w:r>
      <w:r w:rsidR="00E90FD0" w:rsidRPr="00AE2768">
        <w:rPr>
          <w:rFonts w:ascii="GHEA Grapalat" w:hAnsi="GHEA Grapalat" w:cs="Sylfaen"/>
          <w:szCs w:val="24"/>
          <w:lang w:val="hy-AM"/>
        </w:rPr>
        <w:t xml:space="preserve"> Եթեառկաէսույնկետովնախատեսվածպայմանը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պահայտերիբացմաննիստիցանմիջապեսհետոտվյալընթացակարգիառնչությամբշահերիբախումունեցողհանձնաժողովիանդամըկամքարտուղարըինքնաբացարկէհայտնումտվյալընթացակարգից</w:t>
      </w:r>
      <w:r w:rsidR="00E90FD0" w:rsidRPr="00AE2768">
        <w:rPr>
          <w:rFonts w:ascii="GHEA Grapalat" w:hAnsi="GHEA Grapalat" w:cs="Sylfaen"/>
          <w:szCs w:val="24"/>
        </w:rPr>
        <w:t xml:space="preserve">: </w:t>
      </w:r>
    </w:p>
    <w:p w:rsidR="00E65F37" w:rsidRPr="00AE2768" w:rsidRDefault="00A150A9" w:rsidP="00D571F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w:t>
      </w:r>
      <w:r w:rsidR="005E0E50" w:rsidRPr="00AE2768">
        <w:rPr>
          <w:rFonts w:ascii="GHEA Grapalat" w:hAnsi="GHEA Grapalat" w:cs="Sylfaen"/>
          <w:szCs w:val="24"/>
          <w:lang w:val="hy-AM"/>
        </w:rPr>
        <w:t>.1</w:t>
      </w:r>
      <w:r w:rsidR="004348F9" w:rsidRPr="000D08B4">
        <w:rPr>
          <w:rFonts w:ascii="GHEA Grapalat" w:hAnsi="GHEA Grapalat" w:cs="Sylfaen"/>
          <w:szCs w:val="24"/>
          <w:lang w:val="hy-AM"/>
        </w:rPr>
        <w:t>1</w:t>
      </w:r>
      <w:r w:rsidR="00EA58C8" w:rsidRPr="00AE2768">
        <w:rPr>
          <w:rFonts w:ascii="GHEA Grapalat" w:hAnsi="GHEA Grapalat" w:cs="Sylfaen"/>
          <w:szCs w:val="24"/>
          <w:lang w:val="es-ES"/>
        </w:rPr>
        <w:t xml:space="preserve">Հայտերը բացվելուց </w:t>
      </w:r>
      <w:r w:rsidR="007A3F75" w:rsidRPr="00AE2768">
        <w:rPr>
          <w:rFonts w:ascii="GHEA Grapalat" w:hAnsi="GHEA Grapalat" w:cs="Sylfaen"/>
          <w:szCs w:val="24"/>
          <w:lang w:val="es-ES"/>
        </w:rPr>
        <w:t xml:space="preserve">և գնահատվելուց հետո </w:t>
      </w:r>
      <w:r w:rsidR="00EA58C8" w:rsidRPr="00AE2768">
        <w:rPr>
          <w:rFonts w:ascii="GHEA Grapalat" w:hAnsi="GHEA Grapalat" w:cs="Sylfaen"/>
          <w:szCs w:val="24"/>
          <w:lang w:val="es-ES"/>
        </w:rPr>
        <w:t>հետո կազմվում է արձանագրություն`</w:t>
      </w:r>
      <w:r w:rsidR="00EA58C8" w:rsidRPr="00AE2768">
        <w:rPr>
          <w:rFonts w:ascii="GHEA Grapalat" w:hAnsi="GHEA Grapalat" w:cs="Sylfaen"/>
        </w:rPr>
        <w:t xml:space="preserve"> գնումների մասին ՀՀ օրենսդրությամբ սահմանված կարգով</w:t>
      </w:r>
      <w:r w:rsidR="00EA58C8" w:rsidRPr="00AE2768">
        <w:rPr>
          <w:rFonts w:ascii="GHEA Grapalat" w:hAnsi="GHEA Grapalat" w:cs="Sylfaen"/>
          <w:lang w:val="hy-AM"/>
        </w:rPr>
        <w:t>:</w:t>
      </w:r>
      <w:r w:rsidR="00F025FC" w:rsidRPr="00AE2768">
        <w:rPr>
          <w:rFonts w:ascii="GHEA Grapalat" w:hAnsi="GHEA Grapalat" w:cs="Sylfaen"/>
          <w:lang w:val="hy-AM"/>
        </w:rPr>
        <w:t>Ընդ որում հանձնաժողովի նիստի արձանագր</w:t>
      </w:r>
      <w:r w:rsidR="007A3F75" w:rsidRPr="00AE2768">
        <w:rPr>
          <w:rFonts w:ascii="GHEA Grapalat" w:hAnsi="GHEA Grapalat" w:cs="Sylfaen"/>
          <w:lang w:val="hy-AM"/>
        </w:rPr>
        <w:t>ու</w:t>
      </w:r>
      <w:r w:rsidR="00F025FC" w:rsidRPr="00AE2768">
        <w:rPr>
          <w:rFonts w:ascii="GHEA Grapalat" w:hAnsi="GHEA Grapalat" w:cs="Sylfaen"/>
          <w:lang w:val="hy-AM"/>
        </w:rPr>
        <w:t>թյ</w:t>
      </w:r>
      <w:r w:rsidR="007A3F75" w:rsidRPr="00AE2768">
        <w:rPr>
          <w:rFonts w:ascii="GHEA Grapalat" w:hAnsi="GHEA Grapalat" w:cs="Sylfaen"/>
          <w:lang w:val="hy-AM"/>
        </w:rPr>
        <w:t>ա</w:t>
      </w:r>
      <w:r w:rsidR="00F025FC" w:rsidRPr="00AE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2768">
        <w:rPr>
          <w:rFonts w:ascii="GHEA Grapalat" w:hAnsi="GHEA Grapalat" w:cs="Sylfaen"/>
          <w:szCs w:val="24"/>
          <w:lang w:val="hy-AM"/>
        </w:rPr>
        <w:t>Արձանագրություննստորագրումենհանձնաժողովինիստիններկաանդամները։</w:t>
      </w:r>
      <w:r w:rsidRPr="00AE2768">
        <w:rPr>
          <w:rFonts w:ascii="GHEA Grapalat" w:hAnsi="GHEA Grapalat" w:cs="Sylfaen"/>
          <w:szCs w:val="24"/>
          <w:lang w:val="hy-AM"/>
        </w:rPr>
        <w:t>8</w:t>
      </w:r>
      <w:r w:rsidR="005E2F4D" w:rsidRPr="00AE2768">
        <w:rPr>
          <w:rFonts w:ascii="GHEA Grapalat" w:hAnsi="GHEA Grapalat" w:cs="Sylfaen"/>
          <w:szCs w:val="24"/>
          <w:lang w:val="hy-AM"/>
        </w:rPr>
        <w:t>.</w:t>
      </w:r>
      <w:r w:rsidR="00EA58C8" w:rsidRPr="00AE2768">
        <w:rPr>
          <w:rFonts w:ascii="GHEA Grapalat" w:hAnsi="GHEA Grapalat" w:cs="Sylfaen"/>
          <w:szCs w:val="24"/>
          <w:lang w:val="hy-AM"/>
        </w:rPr>
        <w:t>1</w:t>
      </w:r>
      <w:r w:rsidR="004348F9" w:rsidRPr="000D08B4">
        <w:rPr>
          <w:rFonts w:ascii="GHEA Grapalat" w:hAnsi="GHEA Grapalat" w:cs="Sylfaen"/>
          <w:szCs w:val="24"/>
          <w:lang w:val="hy-AM"/>
        </w:rPr>
        <w:t>2</w:t>
      </w:r>
      <w:r w:rsidR="009A171D" w:rsidRPr="00AE2768">
        <w:rPr>
          <w:rFonts w:ascii="GHEA Grapalat" w:hAnsi="GHEA Grapalat" w:cs="Sylfaen"/>
          <w:szCs w:val="24"/>
        </w:rPr>
        <w:t>Հ</w:t>
      </w:r>
      <w:r w:rsidR="005E3501" w:rsidRPr="00AE2768">
        <w:rPr>
          <w:rFonts w:ascii="GHEA Grapalat" w:hAnsi="GHEA Grapalat" w:cs="Sylfaen"/>
          <w:szCs w:val="24"/>
        </w:rPr>
        <w:t xml:space="preserve">անձնաժողովի քարտուղարը </w:t>
      </w:r>
      <w:r w:rsidR="00E65F37" w:rsidRPr="00AE2768">
        <w:rPr>
          <w:rFonts w:ascii="GHEA Grapalat" w:hAnsi="GHEA Grapalat" w:cs="Sylfaen"/>
          <w:szCs w:val="24"/>
        </w:rPr>
        <w:t xml:space="preserve">հայտերի </w:t>
      </w:r>
      <w:r w:rsidR="00D11611" w:rsidRPr="00AE2768">
        <w:rPr>
          <w:rFonts w:ascii="GHEA Grapalat" w:hAnsi="GHEA Grapalat" w:cs="Sylfaen"/>
          <w:szCs w:val="24"/>
        </w:rPr>
        <w:t>բացման</w:t>
      </w:r>
      <w:r w:rsidR="006D5E0B" w:rsidRPr="00AE2768">
        <w:rPr>
          <w:rFonts w:ascii="GHEA Grapalat" w:hAnsi="GHEA Grapalat" w:cs="Sylfaen"/>
          <w:szCs w:val="24"/>
          <w:lang w:val="hy-AM"/>
        </w:rPr>
        <w:t xml:space="preserve"> և գնահատման</w:t>
      </w:r>
      <w:r w:rsidR="00D11611" w:rsidRPr="00AE2768">
        <w:rPr>
          <w:rFonts w:ascii="GHEA Grapalat" w:hAnsi="GHEA Grapalat" w:cs="Sylfaen"/>
          <w:szCs w:val="24"/>
        </w:rPr>
        <w:t xml:space="preserve"> նիստի ավարտից հետո ոչ ուշ քան</w:t>
      </w:r>
      <w:r w:rsidR="00E65F37" w:rsidRPr="00AE2768">
        <w:rPr>
          <w:rFonts w:ascii="GHEA Grapalat" w:hAnsi="GHEA Grapalat" w:cs="Sylfaen"/>
          <w:szCs w:val="24"/>
        </w:rPr>
        <w:t xml:space="preserve">հաջորդող աշխատանքային օրը` </w:t>
      </w:r>
    </w:p>
    <w:p w:rsidR="00536339" w:rsidRDefault="00A24827" w:rsidP="00EF3662">
      <w:pPr>
        <w:pStyle w:val="23"/>
        <w:spacing w:line="240" w:lineRule="auto"/>
        <w:ind w:firstLine="567"/>
        <w:rPr>
          <w:rFonts w:ascii="GHEA Grapalat" w:hAnsi="GHEA Grapalat" w:cs="Sylfaen"/>
          <w:color w:val="FF0000"/>
          <w:lang w:val="hy-AM"/>
        </w:rPr>
      </w:pPr>
      <w:r w:rsidRPr="00AE2768">
        <w:rPr>
          <w:rFonts w:ascii="GHEA Grapalat" w:hAnsi="GHEA Grapalat" w:cs="Sylfaen"/>
        </w:rPr>
        <w:t>1</w:t>
      </w:r>
      <w:r w:rsidRPr="00941FCE">
        <w:rPr>
          <w:rFonts w:ascii="GHEA Grapalat" w:hAnsi="GHEA Grapalat" w:cs="Sylfaen"/>
          <w:color w:val="FF0000"/>
        </w:rPr>
        <w:t>)</w:t>
      </w:r>
      <w:r w:rsidRPr="00941FCE">
        <w:rPr>
          <w:rFonts w:ascii="GHEA Grapalat" w:hAnsi="GHEA Grapalat" w:cs="Sylfaen"/>
          <w:color w:val="FF0000"/>
          <w:lang w:val="hy-AM"/>
        </w:rPr>
        <w:t xml:space="preserve"> հայտերի բացման</w:t>
      </w:r>
      <w:r w:rsidR="00BE037D" w:rsidRPr="00941FCE">
        <w:rPr>
          <w:rFonts w:ascii="GHEA Grapalat" w:hAnsi="GHEA Grapalat" w:cs="Sylfaen"/>
          <w:color w:val="FF0000"/>
        </w:rPr>
        <w:t xml:space="preserve"> և գնահատման</w:t>
      </w:r>
      <w:r w:rsidRPr="00941FCE">
        <w:rPr>
          <w:rFonts w:ascii="GHEA Grapalat" w:hAnsi="GHEA Grapalat" w:cs="Sylfaen"/>
          <w:color w:val="FF0000"/>
          <w:lang w:val="hy-AM"/>
        </w:rPr>
        <w:t xml:space="preserve"> նիստի արձանագրության բնօրինակից արտատպված (սկանա</w:t>
      </w:r>
      <w:r w:rsidR="00B20266">
        <w:rPr>
          <w:rFonts w:ascii="GHEA Grapalat" w:hAnsi="GHEA Grapalat" w:cs="Sylfaen"/>
          <w:color w:val="FF0000"/>
          <w:lang w:val="hy-AM"/>
        </w:rPr>
        <w:softHyphen/>
      </w:r>
      <w:r w:rsidRPr="00941FCE">
        <w:rPr>
          <w:rFonts w:ascii="GHEA Grapalat" w:hAnsi="GHEA Grapalat" w:cs="Sylfaen"/>
          <w:color w:val="FF0000"/>
          <w:lang w:val="hy-AM"/>
        </w:rPr>
        <w:t>վորված) տարբերակը</w:t>
      </w:r>
      <w:r w:rsidR="009A30B4" w:rsidRPr="00941FCE">
        <w:rPr>
          <w:rFonts w:ascii="GHEA Grapalat" w:hAnsi="GHEA Grapalat" w:cs="Sylfaen"/>
          <w:color w:val="FF0000"/>
          <w:lang w:val="hy-AM"/>
        </w:rPr>
        <w:t xml:space="preserve"> և սույն </w:t>
      </w:r>
      <w:r w:rsidR="00E30D12" w:rsidRPr="00941FCE">
        <w:rPr>
          <w:rFonts w:ascii="GHEA Grapalat" w:hAnsi="GHEA Grapalat" w:cs="Sylfaen"/>
          <w:color w:val="FF0000"/>
          <w:lang w:val="hy-AM"/>
        </w:rPr>
        <w:t>հրավերի 1-ին մասի 3.5 կետում նշված</w:t>
      </w:r>
      <w:r w:rsidR="009A30B4" w:rsidRPr="00941FCE">
        <w:rPr>
          <w:rFonts w:ascii="GHEA Grapalat" w:hAnsi="GHEA Grapalat" w:cs="Sylfaen"/>
          <w:color w:val="FF0000"/>
          <w:lang w:val="hy-AM"/>
        </w:rPr>
        <w:t xml:space="preserve"> հիմնավորումների քննարկման ամփոփաթերթը, որը պարունակում է տեղեկություններ նաև հիմնավորումները ստանալու ամսաթվի և էլեկտրո</w:t>
      </w:r>
      <w:r w:rsidR="00B20266">
        <w:rPr>
          <w:rFonts w:ascii="GHEA Grapalat" w:hAnsi="GHEA Grapalat" w:cs="Sylfaen"/>
          <w:color w:val="FF0000"/>
          <w:lang w:val="hy-AM"/>
        </w:rPr>
        <w:softHyphen/>
      </w:r>
      <w:r w:rsidR="009A30B4" w:rsidRPr="00941FCE">
        <w:rPr>
          <w:rFonts w:ascii="GHEA Grapalat" w:hAnsi="GHEA Grapalat" w:cs="Sylfaen"/>
          <w:color w:val="FF0000"/>
          <w:lang w:val="hy-AM"/>
        </w:rPr>
        <w:t xml:space="preserve">նային փոստի հասցեների վերաբերյալ, </w:t>
      </w:r>
      <w:r w:rsidRPr="00941FCE">
        <w:rPr>
          <w:rFonts w:ascii="GHEA Grapalat" w:hAnsi="GHEA Grapalat" w:cs="Sylfaen"/>
          <w:color w:val="FF0000"/>
          <w:lang w:val="hy-AM"/>
        </w:rPr>
        <w:t xml:space="preserve"> հրապարակում է տեղեկագրում</w:t>
      </w:r>
      <w:r w:rsidR="00902BB9" w:rsidRPr="00941FCE">
        <w:rPr>
          <w:rFonts w:ascii="GHEA Grapalat" w:hAnsi="GHEA Grapalat" w:cs="Sylfaen"/>
          <w:color w:val="FF0000"/>
          <w:lang w:val="hy-AM"/>
        </w:rPr>
        <w:t>: Եթե հիմնավորումներ չեն ներ</w:t>
      </w:r>
      <w:r w:rsidR="00B20266">
        <w:rPr>
          <w:rFonts w:ascii="GHEA Grapalat" w:hAnsi="GHEA Grapalat" w:cs="Sylfaen"/>
          <w:color w:val="FF0000"/>
          <w:lang w:val="hy-AM"/>
        </w:rPr>
        <w:softHyphen/>
      </w:r>
      <w:r w:rsidR="00902BB9" w:rsidRPr="00941FCE">
        <w:rPr>
          <w:rFonts w:ascii="GHEA Grapalat" w:hAnsi="GHEA Grapalat" w:cs="Sylfaen"/>
          <w:color w:val="FF0000"/>
          <w:lang w:val="hy-AM"/>
        </w:rPr>
        <w:t>կայա</w:t>
      </w:r>
      <w:r w:rsidR="00B20266">
        <w:rPr>
          <w:rFonts w:ascii="GHEA Grapalat" w:hAnsi="GHEA Grapalat" w:cs="Sylfaen"/>
          <w:color w:val="FF0000"/>
          <w:lang w:val="hy-AM"/>
        </w:rPr>
        <w:softHyphen/>
      </w:r>
      <w:r w:rsidR="00902BB9" w:rsidRPr="00941FCE">
        <w:rPr>
          <w:rFonts w:ascii="GHEA Grapalat" w:hAnsi="GHEA Grapalat" w:cs="Sylfaen"/>
          <w:color w:val="FF0000"/>
          <w:lang w:val="hy-AM"/>
        </w:rPr>
        <w:t>ցվել, ապա հանձնաժողովի նիստի արձանագրության մեջ դրա մասին կատարվում են համապատասխան նշումներ.</w:t>
      </w:r>
    </w:p>
    <w:p w:rsidR="008B73CD" w:rsidRPr="00AE2768" w:rsidRDefault="008B73CD"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2768">
        <w:rPr>
          <w:rFonts w:ascii="GHEA Grapalat" w:hAnsi="GHEA Grapalat" w:cs="Sylfaen"/>
          <w:szCs w:val="24"/>
        </w:rPr>
        <w:t>Հ</w:t>
      </w:r>
      <w:r w:rsidRPr="00AE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E2768">
        <w:rPr>
          <w:rFonts w:ascii="GHEA Grapalat" w:hAnsi="GHEA Grapalat" w:cs="Sylfaen"/>
          <w:szCs w:val="24"/>
        </w:rPr>
        <w:t xml:space="preserve">և գնահատման </w:t>
      </w:r>
      <w:r w:rsidRPr="00AE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AE2768" w:rsidRDefault="008769B4" w:rsidP="00EF3662">
      <w:pPr>
        <w:ind w:firstLine="375"/>
        <w:jc w:val="both"/>
        <w:rPr>
          <w:rFonts w:ascii="GHEA Grapalat" w:hAnsi="GHEA Grapalat" w:cs="Sylfaen"/>
          <w:sz w:val="20"/>
          <w:lang w:val="af-ZA"/>
        </w:rPr>
      </w:pPr>
      <w:r w:rsidRPr="00AE2768">
        <w:rPr>
          <w:rFonts w:ascii="GHEA Grapalat" w:hAnsi="GHEA Grapalat"/>
          <w:lang w:val="af-ZA"/>
        </w:rPr>
        <w:tab/>
      </w:r>
      <w:r w:rsidR="00A150A9" w:rsidRPr="00AE2768">
        <w:rPr>
          <w:rFonts w:ascii="GHEA Grapalat" w:hAnsi="GHEA Grapalat" w:cs="Sylfaen"/>
          <w:sz w:val="20"/>
          <w:lang w:val="af-ZA"/>
        </w:rPr>
        <w:t>8</w:t>
      </w:r>
      <w:r w:rsidR="0036230B" w:rsidRPr="00AE2768">
        <w:rPr>
          <w:rFonts w:ascii="GHEA Grapalat" w:hAnsi="GHEA Grapalat" w:cs="Sylfaen"/>
          <w:sz w:val="20"/>
          <w:lang w:val="af-ZA"/>
        </w:rPr>
        <w:t>.</w:t>
      </w:r>
      <w:r w:rsidR="00BE037D" w:rsidRPr="00AE2768">
        <w:rPr>
          <w:rFonts w:ascii="GHEA Grapalat" w:hAnsi="GHEA Grapalat" w:cs="Sylfaen"/>
          <w:sz w:val="20"/>
          <w:lang w:val="af-ZA"/>
        </w:rPr>
        <w:t>13</w:t>
      </w:r>
      <w:r w:rsidR="0036230B" w:rsidRPr="00AE2768">
        <w:rPr>
          <w:rFonts w:ascii="GHEA Grapalat" w:hAnsi="GHEA Grapalat" w:cs="Sylfaen"/>
          <w:sz w:val="20"/>
        </w:rPr>
        <w:t>Օրենքի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րդհոդվածի</w:t>
      </w:r>
      <w:r w:rsidR="0036230B" w:rsidRPr="00AE2768">
        <w:rPr>
          <w:rFonts w:ascii="GHEA Grapalat" w:hAnsi="GHEA Grapalat" w:cs="Sylfaen"/>
          <w:sz w:val="20"/>
          <w:lang w:val="af-ZA"/>
        </w:rPr>
        <w:t xml:space="preserve"> 1-</w:t>
      </w:r>
      <w:r w:rsidR="0036230B" w:rsidRPr="00AE2768">
        <w:rPr>
          <w:rFonts w:ascii="GHEA Grapalat" w:hAnsi="GHEA Grapalat" w:cs="Sylfaen"/>
          <w:sz w:val="20"/>
        </w:rPr>
        <w:t>ինմասի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րդկետովնախատեսվածհիմքերնիհայտգալուօրվանհաջորդողհինգաշխատանքայինօրվաընթացքումպատվիրատունտվյալ</w:t>
      </w:r>
      <w:r w:rsidR="00C806B2" w:rsidRPr="00AE2768">
        <w:rPr>
          <w:rFonts w:ascii="GHEA Grapalat" w:hAnsi="GHEA Grapalat" w:cs="Sylfaen"/>
          <w:sz w:val="20"/>
        </w:rPr>
        <w:t>մ</w:t>
      </w:r>
      <w:r w:rsidR="0036230B" w:rsidRPr="00AE2768">
        <w:rPr>
          <w:rFonts w:ascii="GHEA Grapalat" w:hAnsi="GHEA Grapalat" w:cs="Sylfaen"/>
          <w:sz w:val="20"/>
        </w:rPr>
        <w:t>ասնակցիտվյալները</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համապատասխանհիմքերով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գրավորուղարկումէլիազորվածմարմին</w:t>
      </w:r>
      <w:r w:rsidR="00881C05" w:rsidRPr="00AE2768">
        <w:rPr>
          <w:rFonts w:ascii="GHEA Grapalat" w:hAnsi="GHEA Grapalat" w:cs="Sylfaen"/>
          <w:sz w:val="20"/>
          <w:lang w:val="hy-AM"/>
        </w:rPr>
        <w:t xml:space="preserve">, </w:t>
      </w:r>
      <w:r w:rsidR="00881C05" w:rsidRPr="00AE2768">
        <w:rPr>
          <w:rFonts w:ascii="GHEA Grapalat" w:hAnsi="GHEA Grapalat" w:cs="Sylfaen"/>
          <w:sz w:val="20"/>
        </w:rPr>
        <w:t>որըդրանքստանալունհաջորդողհինգաշխատանքայինօրվաընթացքում</w:t>
      </w:r>
      <w:bookmarkStart w:id="5" w:name="_Hlk9262748"/>
      <w:r w:rsidR="00A31A12" w:rsidRPr="00AE2768">
        <w:rPr>
          <w:rFonts w:ascii="GHEA Grapalat" w:hAnsi="GHEA Grapalat" w:cs="Sylfaen"/>
          <w:sz w:val="20"/>
        </w:rPr>
        <w:t>նախաձեռնումէտվյալմասնակցինգնումներիգործընթացինմասնակցելուիրավունքչունեցողմասնակիցներիցուցակումներառելուընթացակարգ</w:t>
      </w:r>
      <w:bookmarkEnd w:id="5"/>
      <w:r w:rsidR="0036230B" w:rsidRPr="00AE2768">
        <w:rPr>
          <w:rFonts w:ascii="GHEA Grapalat" w:hAnsi="GHEA Grapalat" w:cs="Sylfaen"/>
          <w:sz w:val="20"/>
          <w:lang w:val="af-ZA"/>
        </w:rPr>
        <w:t xml:space="preserve">: </w:t>
      </w:r>
      <w:r w:rsidR="00B54F63" w:rsidRPr="00AE2768">
        <w:rPr>
          <w:rFonts w:ascii="GHEA Grapalat" w:hAnsi="GHEA Grapalat" w:cs="Sylfaen"/>
          <w:sz w:val="20"/>
        </w:rPr>
        <w:t>Ընդորում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եթեմասնակցիգնումներինմասնակցելուիրավունքունենալու</w:t>
      </w:r>
      <w:r w:rsidR="00A73661" w:rsidRPr="00AE2768">
        <w:rPr>
          <w:rFonts w:ascii="GHEA Grapalat" w:hAnsi="GHEA Grapalat" w:cs="Sylfaen"/>
          <w:sz w:val="20"/>
          <w:lang w:val="hy-AM"/>
        </w:rPr>
        <w:t xml:space="preserve"> մասին հավաստումը</w:t>
      </w:r>
      <w:r w:rsidR="00B54F63" w:rsidRPr="00AE2768">
        <w:rPr>
          <w:rFonts w:ascii="GHEA Grapalat" w:hAnsi="GHEA Grapalat" w:cs="Sylfaen"/>
          <w:sz w:val="20"/>
        </w:rPr>
        <w:t>որակվում</w:t>
      </w:r>
      <w:r w:rsidR="00A73661" w:rsidRPr="00AE2768">
        <w:rPr>
          <w:rFonts w:ascii="GHEA Grapalat" w:hAnsi="GHEA Grapalat" w:cs="Sylfaen"/>
          <w:sz w:val="20"/>
          <w:lang w:val="hy-AM"/>
        </w:rPr>
        <w:t>է</w:t>
      </w:r>
      <w:r w:rsidR="00B54F63" w:rsidRPr="00AE2768">
        <w:rPr>
          <w:rFonts w:ascii="GHEA Grapalat" w:hAnsi="GHEA Grapalat" w:cs="Sylfaen"/>
          <w:sz w:val="20"/>
        </w:rPr>
        <w:t>որպեսիրականությանըչհամապատասխանողկամմասնակիցը</w:t>
      </w:r>
      <w:r w:rsidR="00862B55" w:rsidRPr="00AE2768">
        <w:rPr>
          <w:rFonts w:ascii="GHEA Grapalat" w:hAnsi="GHEA Grapalat" w:cs="Sylfaen"/>
          <w:sz w:val="20"/>
          <w:lang w:val="af-ZA"/>
        </w:rPr>
        <w:t xml:space="preserve">սույն </w:t>
      </w:r>
      <w:r w:rsidR="00B54F63" w:rsidRPr="00AE2768">
        <w:rPr>
          <w:rFonts w:ascii="GHEA Grapalat" w:hAnsi="GHEA Grapalat" w:cs="Sylfaen"/>
          <w:sz w:val="20"/>
        </w:rPr>
        <w:t>հրավերովսահմանվածկարգովևժամկետներումչիներկայացնումհրավերովնախատեսվածփաստաթղթերը</w:t>
      </w:r>
      <w:r w:rsidR="00B54F63" w:rsidRPr="00AE2768">
        <w:rPr>
          <w:rFonts w:ascii="GHEA Grapalat" w:hAnsi="GHEA Grapalat" w:cs="Sylfaen"/>
          <w:sz w:val="20"/>
          <w:lang w:val="af-ZA"/>
        </w:rPr>
        <w:t>,</w:t>
      </w:r>
      <w:r w:rsidR="00A73661" w:rsidRPr="00AE2768">
        <w:rPr>
          <w:rFonts w:ascii="GHEA Grapalat" w:hAnsi="GHEA Grapalat" w:cs="Sylfaen"/>
          <w:sz w:val="20"/>
        </w:rPr>
        <w:t>կամընտրվածմասնակիցըչիներկայացնումորակավորմանապահովումը</w:t>
      </w:r>
      <w:r w:rsidR="00A73661" w:rsidRPr="00AE2768">
        <w:rPr>
          <w:rFonts w:ascii="GHEA Grapalat" w:hAnsi="GHEA Grapalat" w:cs="Sylfaen"/>
          <w:sz w:val="20"/>
          <w:lang w:val="af-ZA"/>
        </w:rPr>
        <w:t>,</w:t>
      </w:r>
      <w:r w:rsidR="00B54F63" w:rsidRPr="00AE2768">
        <w:rPr>
          <w:rFonts w:ascii="GHEA Grapalat" w:hAnsi="GHEA Grapalat" w:cs="Sylfaen"/>
          <w:sz w:val="20"/>
        </w:rPr>
        <w:t>ապաայդհանգամանքըհամարվումէորպեսգնմանգործընթացիշրջանակումստանձնվածպարտավորության</w:t>
      </w:r>
      <w:r w:rsidR="00564FB7" w:rsidRPr="00AE2768">
        <w:rPr>
          <w:rFonts w:ascii="GHEA Grapalat" w:hAnsi="GHEA Grapalat" w:cs="Sylfaen"/>
          <w:sz w:val="20"/>
          <w:lang w:val="af-ZA"/>
        </w:rPr>
        <w:t xml:space="preserve">խախտում: </w:t>
      </w:r>
    </w:p>
    <w:p w:rsidR="00B54F63" w:rsidRPr="00AE2768" w:rsidRDefault="00E17B5D" w:rsidP="00EF3662">
      <w:pPr>
        <w:ind w:firstLine="375"/>
        <w:jc w:val="both"/>
        <w:rPr>
          <w:rFonts w:ascii="GHEA Grapalat" w:hAnsi="GHEA Grapalat"/>
          <w:sz w:val="20"/>
          <w:szCs w:val="20"/>
          <w:lang w:val="af-ZA"/>
        </w:rPr>
      </w:pPr>
      <w:r w:rsidRPr="00AE2768">
        <w:rPr>
          <w:rFonts w:ascii="GHEA Grapalat" w:hAnsi="GHEA Grapalat"/>
          <w:color w:val="000000"/>
          <w:sz w:val="20"/>
          <w:szCs w:val="20"/>
          <w:lang w:val="af-ZA"/>
        </w:rPr>
        <w:t>8.1</w:t>
      </w:r>
      <w:r w:rsidR="00BE037D" w:rsidRPr="00AE2768">
        <w:rPr>
          <w:rFonts w:ascii="GHEA Grapalat" w:hAnsi="GHEA Grapalat"/>
          <w:color w:val="000000"/>
          <w:sz w:val="20"/>
          <w:szCs w:val="20"/>
          <w:lang w:val="af-ZA"/>
        </w:rPr>
        <w:t>4</w:t>
      </w:r>
      <w:r w:rsidR="003A377C" w:rsidRPr="00AE2768">
        <w:rPr>
          <w:rFonts w:ascii="GHEA Grapalat" w:hAnsi="GHEA Grapalat"/>
          <w:color w:val="000000"/>
          <w:sz w:val="20"/>
          <w:szCs w:val="20"/>
        </w:rPr>
        <w:t>Ե</w:t>
      </w:r>
      <w:r w:rsidR="003D4374" w:rsidRPr="00AE2768">
        <w:rPr>
          <w:rFonts w:ascii="GHEA Grapalat" w:hAnsi="GHEA Grapalat"/>
          <w:color w:val="000000"/>
          <w:sz w:val="20"/>
          <w:szCs w:val="20"/>
          <w:lang w:val="hy-AM"/>
        </w:rPr>
        <w:t>թե մասնակից</w:t>
      </w:r>
      <w:r w:rsidR="00955CC1" w:rsidRPr="00AE2768">
        <w:rPr>
          <w:rFonts w:ascii="GHEA Grapalat" w:hAnsi="GHEA Grapalat"/>
          <w:color w:val="000000"/>
          <w:sz w:val="20"/>
          <w:szCs w:val="20"/>
        </w:rPr>
        <w:t>նՕ</w:t>
      </w:r>
      <w:r w:rsidR="003D4374"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2768">
        <w:rPr>
          <w:rFonts w:ascii="GHEA Grapalat" w:hAnsi="GHEA Grapalat" w:cs="Sylfaen"/>
          <w:sz w:val="20"/>
          <w:szCs w:val="20"/>
          <w:lang w:val="af-ZA"/>
        </w:rPr>
        <w:t>:</w:t>
      </w:r>
    </w:p>
    <w:p w:rsidR="007A5810" w:rsidRPr="00AE2768" w:rsidRDefault="004306D6" w:rsidP="00955CC1">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8</w:t>
      </w:r>
      <w:r w:rsidR="00EF2159"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1</w:t>
      </w:r>
      <w:r w:rsidR="00BE037D" w:rsidRPr="00AE2768">
        <w:rPr>
          <w:rFonts w:ascii="GHEA Grapalat" w:hAnsi="GHEA Grapalat" w:cs="Sylfaen"/>
          <w:sz w:val="20"/>
          <w:szCs w:val="24"/>
          <w:lang w:val="af-ZA" w:eastAsia="en-US"/>
        </w:rPr>
        <w:t>5</w:t>
      </w:r>
      <w:r w:rsidR="007A5810" w:rsidRPr="00AE2768">
        <w:rPr>
          <w:rFonts w:ascii="GHEA Grapalat" w:hAnsi="GHEA Grapalat" w:cs="Sylfaen"/>
          <w:sz w:val="20"/>
          <w:szCs w:val="24"/>
          <w:lang w:val="ru-RU" w:eastAsia="en-US"/>
        </w:rPr>
        <w:t>Սույն</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ինմասի</w:t>
      </w:r>
      <w:r w:rsidR="00441D04" w:rsidRPr="00AE2768">
        <w:rPr>
          <w:rFonts w:ascii="GHEA Grapalat" w:hAnsi="GHEA Grapalat" w:cs="Sylfaen"/>
          <w:sz w:val="20"/>
          <w:szCs w:val="24"/>
          <w:lang w:val="af-ZA" w:eastAsia="en-US"/>
        </w:rPr>
        <w:t>8.</w:t>
      </w:r>
      <w:r w:rsidR="00BE037D" w:rsidRPr="00AE2768">
        <w:rPr>
          <w:rFonts w:ascii="GHEA Grapalat" w:hAnsi="GHEA Grapalat" w:cs="Sylfaen"/>
          <w:sz w:val="20"/>
          <w:szCs w:val="24"/>
          <w:lang w:val="af-ZA" w:eastAsia="en-US"/>
        </w:rPr>
        <w:t>8</w:t>
      </w:r>
      <w:r w:rsidR="00441D04" w:rsidRPr="00AE2768">
        <w:rPr>
          <w:rFonts w:ascii="GHEA Grapalat" w:hAnsi="GHEA Grapalat" w:cs="Sylfaen"/>
          <w:sz w:val="20"/>
          <w:szCs w:val="24"/>
          <w:lang w:val="af-ZA" w:eastAsia="en-US"/>
        </w:rPr>
        <w:t xml:space="preserve"> և</w:t>
      </w:r>
      <w:r w:rsidRPr="00AE2768">
        <w:rPr>
          <w:rFonts w:ascii="GHEA Grapalat" w:hAnsi="GHEA Grapalat" w:cs="Sylfaen"/>
          <w:sz w:val="20"/>
          <w:szCs w:val="24"/>
          <w:lang w:val="af-ZA" w:eastAsia="en-US"/>
        </w:rPr>
        <w:t xml:space="preserve"> 8</w:t>
      </w:r>
      <w:r w:rsidR="00BE037D" w:rsidRPr="00AE2768">
        <w:rPr>
          <w:rFonts w:ascii="GHEA Grapalat" w:hAnsi="GHEA Grapalat" w:cs="Sylfaen"/>
          <w:sz w:val="20"/>
          <w:szCs w:val="24"/>
          <w:lang w:val="af-ZA" w:eastAsia="en-US"/>
        </w:rPr>
        <w:t>.9</w:t>
      </w:r>
      <w:r w:rsidRPr="00AE2768">
        <w:rPr>
          <w:rFonts w:ascii="GHEA Grapalat" w:hAnsi="GHEA Grapalat" w:cs="Sylfaen"/>
          <w:sz w:val="20"/>
          <w:szCs w:val="24"/>
          <w:lang w:val="ru-RU" w:eastAsia="en-US"/>
        </w:rPr>
        <w:t>կետ</w:t>
      </w:r>
      <w:r w:rsidR="00441D04"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ումնշված</w:t>
      </w:r>
      <w:r w:rsidR="007A5810" w:rsidRPr="00AE2768">
        <w:rPr>
          <w:rFonts w:ascii="GHEA Grapalat" w:hAnsi="GHEA Grapalat" w:cs="Sylfaen"/>
          <w:sz w:val="20"/>
          <w:szCs w:val="24"/>
          <w:lang w:val="ru-RU" w:eastAsia="en-US"/>
        </w:rPr>
        <w:t>փաստաթղթերը</w:t>
      </w:r>
      <w:r w:rsidR="00EF2159" w:rsidRPr="00AE2768">
        <w:rPr>
          <w:rFonts w:ascii="GHEA Grapalat" w:hAnsi="GHEA Grapalat" w:cs="Sylfaen"/>
          <w:sz w:val="20"/>
          <w:szCs w:val="24"/>
          <w:lang w:val="af-ZA" w:eastAsia="en-US"/>
        </w:rPr>
        <w:t xml:space="preserve">մասնակիցը </w:t>
      </w:r>
      <w:r w:rsidR="00D371A7" w:rsidRPr="00AE2768">
        <w:rPr>
          <w:rFonts w:ascii="GHEA Grapalat" w:hAnsi="GHEA Grapalat" w:cs="Sylfaen"/>
          <w:sz w:val="20"/>
          <w:szCs w:val="24"/>
          <w:lang w:eastAsia="en-US"/>
        </w:rPr>
        <w:t>սահմանվածժամկետում</w:t>
      </w:r>
      <w:r w:rsidR="007A5810" w:rsidRPr="00AE2768">
        <w:rPr>
          <w:rFonts w:ascii="GHEA Grapalat" w:hAnsi="GHEA Grapalat" w:cs="Sylfaen"/>
          <w:sz w:val="20"/>
          <w:szCs w:val="24"/>
          <w:lang w:val="ru-RU" w:eastAsia="en-US"/>
        </w:rPr>
        <w:t>հանձնա</w:t>
      </w:r>
      <w:r w:rsidR="007A5810" w:rsidRPr="00AE2768">
        <w:rPr>
          <w:rFonts w:ascii="GHEA Grapalat" w:hAnsi="GHEA Grapalat" w:cs="Sylfaen"/>
          <w:sz w:val="20"/>
          <w:szCs w:val="24"/>
          <w:lang w:val="af-ZA" w:eastAsia="en-US"/>
        </w:rPr>
        <w:softHyphen/>
      </w:r>
      <w:r w:rsidR="007A5810" w:rsidRPr="00AE2768">
        <w:rPr>
          <w:rFonts w:ascii="GHEA Grapalat" w:hAnsi="GHEA Grapalat" w:cs="Sylfaen"/>
          <w:sz w:val="20"/>
          <w:szCs w:val="24"/>
          <w:lang w:val="ru-RU" w:eastAsia="en-US"/>
        </w:rPr>
        <w:t>ժողովիքարտուղարիններկայաց</w:t>
      </w:r>
      <w:r w:rsidR="00EF2159" w:rsidRPr="00AE2768">
        <w:rPr>
          <w:rFonts w:ascii="GHEA Grapalat" w:hAnsi="GHEA Grapalat" w:cs="Sylfaen"/>
          <w:sz w:val="20"/>
          <w:szCs w:val="24"/>
          <w:lang w:eastAsia="en-US"/>
        </w:rPr>
        <w:t>ն</w:t>
      </w:r>
      <w:r w:rsidR="007A5810" w:rsidRPr="00AE2768">
        <w:rPr>
          <w:rFonts w:ascii="GHEA Grapalat" w:hAnsi="GHEA Grapalat" w:cs="Sylfaen"/>
          <w:sz w:val="20"/>
          <w:szCs w:val="24"/>
          <w:lang w:val="ru-RU" w:eastAsia="en-US"/>
        </w:rPr>
        <w:t>ում</w:t>
      </w:r>
      <w:r w:rsidR="00EF2159" w:rsidRPr="00AE2768">
        <w:rPr>
          <w:rFonts w:ascii="GHEA Grapalat" w:hAnsi="GHEA Grapalat" w:cs="Sylfaen"/>
          <w:sz w:val="20"/>
          <w:szCs w:val="24"/>
          <w:lang w:eastAsia="en-US"/>
        </w:rPr>
        <w:t>է</w:t>
      </w:r>
      <w:r w:rsidR="00FE20B2" w:rsidRPr="00AE2768">
        <w:rPr>
          <w:rFonts w:ascii="GHEA Grapalat" w:hAnsi="GHEA Grapalat" w:cs="Sylfaen"/>
          <w:sz w:val="20"/>
          <w:szCs w:val="24"/>
          <w:lang w:val="af-ZA" w:eastAsia="en-US"/>
        </w:rPr>
        <w:t xml:space="preserve">վերջինիս՝ </w:t>
      </w:r>
      <w:r w:rsidRPr="00AE2768">
        <w:rPr>
          <w:rFonts w:ascii="GHEA Grapalat" w:hAnsi="GHEA Grapalat" w:cs="Sylfaen"/>
          <w:sz w:val="20"/>
          <w:szCs w:val="24"/>
          <w:lang w:val="ru-RU" w:eastAsia="en-US"/>
        </w:rPr>
        <w:t>սույնհրավերովնախատեսվածէլեկտրոնայինփոստին</w:t>
      </w:r>
      <w:r w:rsidR="00FE20B2" w:rsidRPr="00AE2768">
        <w:rPr>
          <w:rFonts w:ascii="GHEA Grapalat" w:hAnsi="GHEA Grapalat" w:cs="Sylfaen"/>
          <w:sz w:val="20"/>
          <w:szCs w:val="24"/>
          <w:lang w:eastAsia="en-US"/>
        </w:rPr>
        <w:t>ուղարկելումիջոցով</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AE2768">
        <w:rPr>
          <w:rFonts w:ascii="GHEA Grapalat" w:hAnsi="GHEA Grapalat" w:cs="Sylfaen"/>
          <w:sz w:val="20"/>
          <w:szCs w:val="24"/>
          <w:lang w:val="af-ZA" w:eastAsia="en-US"/>
        </w:rPr>
        <w:t>:</w:t>
      </w:r>
    </w:p>
    <w:p w:rsidR="002B121D"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B121D" w:rsidRPr="00AE2768">
        <w:rPr>
          <w:rFonts w:ascii="GHEA Grapalat" w:hAnsi="GHEA Grapalat" w:cs="Sylfaen"/>
          <w:szCs w:val="24"/>
        </w:rPr>
        <w:t>.</w:t>
      </w:r>
      <w:r w:rsidR="00CD1E70" w:rsidRPr="00AE2768">
        <w:rPr>
          <w:rFonts w:ascii="GHEA Grapalat" w:hAnsi="GHEA Grapalat" w:cs="Sylfaen"/>
          <w:szCs w:val="24"/>
        </w:rPr>
        <w:t>16</w:t>
      </w:r>
      <w:r w:rsidR="002B121D" w:rsidRPr="00AE2768">
        <w:rPr>
          <w:rFonts w:ascii="GHEA Grapalat" w:hAnsi="GHEA Grapalat" w:cs="Sylfaen"/>
          <w:szCs w:val="24"/>
          <w:lang w:val="ru-RU"/>
        </w:rPr>
        <w:t>Մասնակիցներըևնրանցներկայացուցիչներըկարողեններկա</w:t>
      </w:r>
      <w:r w:rsidR="006D4E1D" w:rsidRPr="00AE2768">
        <w:rPr>
          <w:rFonts w:ascii="GHEA Grapalat" w:hAnsi="GHEA Grapalat" w:cs="Sylfaen"/>
          <w:szCs w:val="24"/>
        </w:rPr>
        <w:t xml:space="preserve">լինել  </w:t>
      </w:r>
      <w:r w:rsidR="002B121D" w:rsidRPr="00AE2768">
        <w:rPr>
          <w:rFonts w:ascii="GHEA Grapalat" w:hAnsi="GHEA Grapalat" w:cs="Sylfaen"/>
          <w:szCs w:val="24"/>
          <w:lang w:val="ru-RU"/>
        </w:rPr>
        <w:t>հանձնաժողովինիստերին։</w:t>
      </w:r>
      <w:r w:rsidR="006D4E1D" w:rsidRPr="00AE2768">
        <w:rPr>
          <w:rFonts w:ascii="GHEA Grapalat" w:hAnsi="GHEA Grapalat" w:cs="Sylfaen"/>
          <w:szCs w:val="24"/>
          <w:lang w:val="ru-RU"/>
        </w:rPr>
        <w:t>Մասնակիցները</w:t>
      </w:r>
      <w:r w:rsidR="006D4E1D" w:rsidRPr="00AE2768">
        <w:rPr>
          <w:rFonts w:ascii="GHEA Grapalat" w:hAnsi="GHEA Grapalat" w:cs="Sylfaen"/>
          <w:szCs w:val="24"/>
        </w:rPr>
        <w:t xml:space="preserve"> կամ </w:t>
      </w:r>
      <w:r w:rsidR="006D4E1D" w:rsidRPr="00AE2768">
        <w:rPr>
          <w:rFonts w:ascii="GHEA Grapalat" w:hAnsi="GHEA Grapalat" w:cs="Sylfaen"/>
          <w:szCs w:val="24"/>
          <w:lang w:val="ru-RU"/>
        </w:rPr>
        <w:t>նրանցներկայացուցիչները</w:t>
      </w:r>
      <w:r w:rsidR="002B121D" w:rsidRPr="00AE2768">
        <w:rPr>
          <w:rFonts w:ascii="GHEA Grapalat" w:hAnsi="GHEA Grapalat" w:cs="Sylfaen"/>
          <w:szCs w:val="24"/>
          <w:lang w:val="ru-RU"/>
        </w:rPr>
        <w:t>կարողենպահանջելհանձնաժողովինիստերիարձանագրություններիպատճենները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որոնքտրամադրվումենմեկօրացուցայինօրվաընթացքում։</w:t>
      </w:r>
    </w:p>
    <w:p w:rsidR="00CD1E70" w:rsidRPr="00AE2768" w:rsidRDefault="00A150A9" w:rsidP="00CD1E70">
      <w:pPr>
        <w:ind w:firstLine="567"/>
        <w:jc w:val="both"/>
        <w:rPr>
          <w:rFonts w:ascii="GHEA Grapalat" w:hAnsi="GHEA Grapalat" w:cs="Sylfaen"/>
          <w:sz w:val="20"/>
          <w:lang w:val="af-ZA"/>
        </w:rPr>
      </w:pPr>
      <w:r w:rsidRPr="00AE2768">
        <w:rPr>
          <w:rFonts w:ascii="GHEA Grapalat" w:hAnsi="GHEA Grapalat" w:cs="Sylfaen"/>
          <w:sz w:val="20"/>
          <w:lang w:val="af-ZA"/>
        </w:rPr>
        <w:t>8</w:t>
      </w:r>
      <w:r w:rsidR="009B0DA1" w:rsidRPr="00AE2768">
        <w:rPr>
          <w:rFonts w:ascii="GHEA Grapalat" w:hAnsi="GHEA Grapalat" w:cs="Sylfaen"/>
          <w:sz w:val="20"/>
          <w:lang w:val="af-ZA"/>
        </w:rPr>
        <w:t>.</w:t>
      </w:r>
      <w:r w:rsidR="00CD1E70" w:rsidRPr="00AE2768">
        <w:rPr>
          <w:rFonts w:ascii="GHEA Grapalat" w:hAnsi="GHEA Grapalat" w:cs="Sylfaen"/>
          <w:sz w:val="20"/>
          <w:lang w:val="af-ZA"/>
        </w:rPr>
        <w:t>17</w:t>
      </w:r>
      <w:r w:rsidR="00CD1E70" w:rsidRPr="00AE2768">
        <w:rPr>
          <w:rFonts w:ascii="GHEA Grapalat" w:hAnsi="GHEA Grapalat" w:cs="Sylfaen"/>
          <w:sz w:val="20"/>
          <w:lang w:val="ru-RU"/>
        </w:rPr>
        <w:t>Հանձնաժողովիև</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կամ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պատվիրատուիկողմիցէլեկտրոնայինծանուցումներնուղարկվումենմասնակցի</w:t>
      </w:r>
      <w:r w:rsidR="00CD1E70" w:rsidRPr="00AE2768">
        <w:rPr>
          <w:rFonts w:ascii="GHEA Grapalat" w:hAnsi="GHEA Grapalat" w:cs="Sylfaen"/>
          <w:sz w:val="20"/>
          <w:lang w:val="af-ZA"/>
        </w:rPr>
        <w:t xml:space="preserve"> հայտում նշված էլեկտրոնային փոստին ուղարկելու միջոցով, </w:t>
      </w:r>
      <w:r w:rsidR="00CD1E70" w:rsidRPr="00AE2768">
        <w:rPr>
          <w:rFonts w:ascii="GHEA Grapalat" w:hAnsi="GHEA Grapalat" w:cs="Sylfaen"/>
          <w:sz w:val="20"/>
          <w:lang w:val="ru-RU"/>
        </w:rPr>
        <w:t>իսկմասնակցիկողմից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իրհայտումնշվածէլեկտրոնայինփոստիցսույնհրավերումնշված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հանձնաժողովիքարտուղարիէլեկտրոնայինփոստին</w:t>
      </w:r>
      <w:r w:rsidR="00CD1E70" w:rsidRPr="00AE2768">
        <w:rPr>
          <w:rFonts w:ascii="GHEA Grapalat" w:hAnsi="GHEA Grapalat"/>
          <w:sz w:val="20"/>
          <w:szCs w:val="20"/>
          <w:lang w:val="af-ZA"/>
        </w:rPr>
        <w:t>ուղարկվելու միջոցով:</w:t>
      </w:r>
    </w:p>
    <w:p w:rsidR="00CD1E70" w:rsidRPr="00AE2768" w:rsidRDefault="00CD1E70" w:rsidP="00CD1E70">
      <w:pPr>
        <w:ind w:firstLine="567"/>
        <w:jc w:val="both"/>
        <w:rPr>
          <w:rFonts w:ascii="GHEA Grapalat" w:hAnsi="GHEA Grapalat"/>
          <w:sz w:val="20"/>
          <w:szCs w:val="20"/>
          <w:lang w:val="af-ZA"/>
        </w:rPr>
      </w:pPr>
      <w:r w:rsidRPr="00AE2768">
        <w:rPr>
          <w:rFonts w:ascii="GHEA Grapalat" w:hAnsi="GHEA Grapalat"/>
          <w:sz w:val="20"/>
          <w:szCs w:val="20"/>
          <w:lang w:val="af-ZA"/>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E2768" w:rsidRDefault="00A150A9" w:rsidP="00EF3662">
      <w:pPr>
        <w:pStyle w:val="23"/>
        <w:spacing w:line="240" w:lineRule="auto"/>
        <w:ind w:firstLine="567"/>
        <w:rPr>
          <w:rFonts w:ascii="GHEA Grapalat" w:hAnsi="GHEA Grapalat"/>
          <w:lang w:val="hy-AM"/>
        </w:rPr>
      </w:pPr>
      <w:r w:rsidRPr="00AE2768">
        <w:rPr>
          <w:rFonts w:ascii="GHEA Grapalat" w:hAnsi="GHEA Grapalat"/>
        </w:rPr>
        <w:t>8</w:t>
      </w:r>
      <w:r w:rsidR="00947D03" w:rsidRPr="00AE2768">
        <w:rPr>
          <w:rFonts w:ascii="GHEA Grapalat" w:hAnsi="GHEA Grapalat"/>
          <w:lang w:val="hy-AM"/>
        </w:rPr>
        <w:t>.</w:t>
      </w:r>
      <w:r w:rsidR="00436F47" w:rsidRPr="000D08B4">
        <w:rPr>
          <w:rFonts w:ascii="GHEA Grapalat" w:hAnsi="GHEA Grapalat"/>
        </w:rPr>
        <w:t xml:space="preserve">18 </w:t>
      </w:r>
      <w:r w:rsidR="00571F29" w:rsidRPr="00AE2768">
        <w:rPr>
          <w:rFonts w:ascii="GHEA Grapalat" w:hAnsi="GHEA Grapalat" w:cs="Sylfaen"/>
        </w:rPr>
        <w:t>Հայտերիգնահատումըևընտրված մասնակցի որոշումնիրականացվումէըստառանձինչափաբաժինների</w:t>
      </w:r>
      <w:r w:rsidR="00571F29" w:rsidRPr="00AE2768">
        <w:rPr>
          <w:rStyle w:val="af6"/>
          <w:rFonts w:ascii="GHEA Grapalat" w:hAnsi="GHEA Grapalat" w:cs="Sylfaen"/>
          <w:color w:val="FFFFFF"/>
        </w:rPr>
        <w:footnoteReference w:id="3"/>
      </w:r>
      <w:r w:rsidR="00571F29" w:rsidRPr="00AE2768">
        <w:rPr>
          <w:rFonts w:ascii="GHEA Grapalat" w:hAnsi="GHEA Grapalat" w:cs="Tahoma"/>
        </w:rPr>
        <w:t>։</w:t>
      </w:r>
      <w:r w:rsidR="00436F47" w:rsidRPr="00AE2768">
        <w:rPr>
          <w:rFonts w:ascii="GHEA Grapalat" w:hAnsi="GHEA Grapalat" w:cs="Tahoma"/>
          <w:vertAlign w:val="superscript"/>
        </w:rPr>
        <w:t>11</w:t>
      </w:r>
    </w:p>
    <w:p w:rsidR="00583092" w:rsidRPr="00AE2768" w:rsidRDefault="00A150A9" w:rsidP="00EF3662">
      <w:pPr>
        <w:ind w:firstLine="567"/>
        <w:jc w:val="both"/>
        <w:rPr>
          <w:rFonts w:ascii="GHEA Grapalat" w:hAnsi="GHEA Grapalat"/>
          <w:sz w:val="20"/>
          <w:szCs w:val="20"/>
          <w:lang w:val="af-ZA"/>
        </w:rPr>
      </w:pPr>
      <w:r w:rsidRPr="00AE2768">
        <w:rPr>
          <w:rFonts w:ascii="GHEA Grapalat" w:hAnsi="GHEA Grapalat"/>
          <w:sz w:val="20"/>
          <w:szCs w:val="20"/>
          <w:lang w:val="af-ZA"/>
        </w:rPr>
        <w:t>8</w:t>
      </w:r>
      <w:r w:rsidR="009E35C5" w:rsidRPr="00AE2768">
        <w:rPr>
          <w:rFonts w:ascii="GHEA Grapalat" w:hAnsi="GHEA Grapalat"/>
          <w:sz w:val="20"/>
          <w:szCs w:val="20"/>
          <w:lang w:val="af-ZA"/>
        </w:rPr>
        <w:t>.</w:t>
      </w:r>
      <w:r w:rsidR="00436F47" w:rsidRPr="00AE2768">
        <w:rPr>
          <w:rFonts w:ascii="GHEA Grapalat" w:hAnsi="GHEA Grapalat"/>
          <w:sz w:val="20"/>
          <w:szCs w:val="20"/>
          <w:lang w:val="af-ZA"/>
        </w:rPr>
        <w:t xml:space="preserve">19 </w:t>
      </w:r>
      <w:r w:rsidR="00583092" w:rsidRPr="00AE2768">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E2768">
        <w:rPr>
          <w:rFonts w:ascii="GHEA Grapalat" w:hAnsi="GHEA Grapalat"/>
          <w:sz w:val="20"/>
          <w:szCs w:val="20"/>
          <w:lang w:val="af-ZA"/>
        </w:rPr>
        <w:t xml:space="preserve">ի որոշմամբ </w:t>
      </w:r>
      <w:r w:rsidR="00583092" w:rsidRPr="00AE2768">
        <w:rPr>
          <w:rFonts w:ascii="GHEA Grapalat" w:hAnsi="GHEA Grapalat"/>
          <w:sz w:val="20"/>
          <w:szCs w:val="20"/>
          <w:lang w:val="af-ZA"/>
        </w:rPr>
        <w:t>ընտրված մասնակ</w:t>
      </w:r>
      <w:r w:rsidR="002E0966" w:rsidRPr="00AE2768">
        <w:rPr>
          <w:rFonts w:ascii="GHEA Grapalat" w:hAnsi="GHEA Grapalat"/>
          <w:sz w:val="20"/>
          <w:szCs w:val="20"/>
          <w:lang w:val="af-ZA"/>
        </w:rPr>
        <w:t xml:space="preserve">ից է ճանաչվում հաջորդող տեղ զբաղեցրած մասնակիցը՝ </w:t>
      </w:r>
      <w:r w:rsidR="00583092" w:rsidRPr="00AE2768">
        <w:rPr>
          <w:rFonts w:ascii="GHEA Grapalat" w:hAnsi="GHEA Grapalat"/>
          <w:sz w:val="20"/>
          <w:szCs w:val="20"/>
          <w:lang w:val="af-ZA"/>
        </w:rPr>
        <w:t xml:space="preserve">սույն </w:t>
      </w:r>
      <w:r w:rsidR="00583092" w:rsidRPr="00AE2768">
        <w:rPr>
          <w:rFonts w:ascii="GHEA Grapalat" w:hAnsi="GHEA Grapalat"/>
          <w:sz w:val="20"/>
          <w:szCs w:val="20"/>
          <w:lang w:val="hy-AM"/>
        </w:rPr>
        <w:t>հրավեր</w:t>
      </w:r>
      <w:r w:rsidR="00537173" w:rsidRPr="00AE2768">
        <w:rPr>
          <w:rFonts w:ascii="GHEA Grapalat" w:hAnsi="GHEA Grapalat"/>
          <w:sz w:val="20"/>
          <w:szCs w:val="20"/>
          <w:lang w:val="hy-AM"/>
        </w:rPr>
        <w:t>ի 1-ին մասի 8.1</w:t>
      </w:r>
      <w:r w:rsidR="00CD1E70" w:rsidRPr="000D08B4">
        <w:rPr>
          <w:rFonts w:ascii="GHEA Grapalat" w:hAnsi="GHEA Grapalat"/>
          <w:sz w:val="20"/>
          <w:szCs w:val="20"/>
          <w:lang w:val="hy-AM"/>
        </w:rPr>
        <w:t>2</w:t>
      </w:r>
      <w:r w:rsidR="00537173" w:rsidRPr="00AE2768">
        <w:rPr>
          <w:rFonts w:ascii="GHEA Grapalat" w:hAnsi="GHEA Grapalat"/>
          <w:sz w:val="20"/>
          <w:szCs w:val="20"/>
          <w:lang w:val="hy-AM"/>
        </w:rPr>
        <w:t>-ից 8.</w:t>
      </w:r>
      <w:r w:rsidR="00CD1E70" w:rsidRPr="000D08B4">
        <w:rPr>
          <w:rFonts w:ascii="GHEA Grapalat" w:hAnsi="GHEA Grapalat"/>
          <w:sz w:val="20"/>
          <w:szCs w:val="20"/>
          <w:lang w:val="hy-AM"/>
        </w:rPr>
        <w:t>1</w:t>
      </w:r>
      <w:r w:rsidR="00A5501E" w:rsidRPr="000D08B4">
        <w:rPr>
          <w:rFonts w:ascii="GHEA Grapalat" w:hAnsi="GHEA Grapalat"/>
          <w:sz w:val="20"/>
          <w:szCs w:val="20"/>
          <w:lang w:val="hy-AM"/>
        </w:rPr>
        <w:t>8</w:t>
      </w:r>
      <w:r w:rsidR="00537173" w:rsidRPr="00AE2768">
        <w:rPr>
          <w:rFonts w:ascii="GHEA Grapalat" w:hAnsi="GHEA Grapalat"/>
          <w:sz w:val="20"/>
          <w:szCs w:val="20"/>
          <w:lang w:val="hy-AM"/>
        </w:rPr>
        <w:t>-րդ կետերով սահմանված ընթացակարգ</w:t>
      </w:r>
      <w:r w:rsidR="002E0966" w:rsidRPr="000D08B4">
        <w:rPr>
          <w:rFonts w:ascii="GHEA Grapalat" w:hAnsi="GHEA Grapalat"/>
          <w:sz w:val="20"/>
          <w:szCs w:val="20"/>
          <w:lang w:val="hy-AM"/>
        </w:rPr>
        <w:t>ի կիրառմամբ</w:t>
      </w:r>
      <w:r w:rsidR="00583092" w:rsidRPr="00AE2768">
        <w:rPr>
          <w:rFonts w:ascii="GHEA Grapalat" w:hAnsi="GHEA Grapalat"/>
          <w:sz w:val="20"/>
          <w:szCs w:val="20"/>
          <w:lang w:val="af-ZA"/>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20 </w:t>
      </w:r>
      <w:r w:rsidR="00583092" w:rsidRPr="00AE2768">
        <w:rPr>
          <w:rFonts w:ascii="GHEA Grapalat" w:hAnsi="GHEA Grapalat" w:cs="Sylfaen"/>
          <w:szCs w:val="24"/>
          <w:lang w:val="ru-RU"/>
        </w:rPr>
        <w:t>Մասնակից</w:t>
      </w:r>
      <w:r w:rsidR="00196487" w:rsidRPr="00AE2768">
        <w:rPr>
          <w:rFonts w:ascii="GHEA Grapalat" w:hAnsi="GHEA Grapalat" w:cs="Sylfaen"/>
          <w:szCs w:val="24"/>
          <w:lang w:val="en-US"/>
        </w:rPr>
        <w:t>ն</w:t>
      </w:r>
      <w:r w:rsidR="00583092" w:rsidRPr="00AE2768">
        <w:rPr>
          <w:rFonts w:ascii="GHEA Grapalat" w:hAnsi="GHEA Grapalat"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տեղեկություններևնյութեր։</w:t>
      </w:r>
    </w:p>
    <w:p w:rsidR="00583092" w:rsidRPr="00AE2768" w:rsidRDefault="00662165"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00583092" w:rsidRPr="00AE2768">
        <w:rPr>
          <w:rFonts w:ascii="GHEA Grapalat" w:hAnsi="GHEA Grapalat" w:cs="Sylfaen"/>
          <w:szCs w:val="24"/>
          <w:lang w:val="ru-RU"/>
        </w:rPr>
        <w:t>անձնաժողովըկարողէստուգել</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ասնակցիներկայացրածտվյալներիիսկությունը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Եթե</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ասնակցիներկայացրածտվյալներիիսկությանստուգմանարդյունքումտվյալներըորակվումենիրականությանըչհամապա</w:t>
      </w:r>
      <w:r w:rsidR="00583092" w:rsidRPr="00AE2768">
        <w:rPr>
          <w:rFonts w:ascii="GHEA Grapalat" w:hAnsi="GHEA Grapalat" w:cs="Sylfaen"/>
          <w:szCs w:val="24"/>
        </w:rPr>
        <w:softHyphen/>
      </w:r>
      <w:r w:rsidR="00583092" w:rsidRPr="00AE2768">
        <w:rPr>
          <w:rFonts w:ascii="GHEA Grapalat" w:hAnsi="GHEA Grapalat" w:cs="Sylfaen"/>
          <w:szCs w:val="24"/>
          <w:lang w:val="ru-RU"/>
        </w:rPr>
        <w:t>տասխանող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ապա</w:t>
      </w:r>
      <w:r w:rsidR="00583092" w:rsidRPr="00AE2768">
        <w:rPr>
          <w:rFonts w:ascii="GHEA Grapalat" w:hAnsi="GHEA Grapalat" w:cs="Sylfaen"/>
          <w:szCs w:val="24"/>
        </w:rPr>
        <w:t xml:space="preserve"> տվյալ </w:t>
      </w:r>
      <w:r w:rsidR="004B383E" w:rsidRPr="00AE2768">
        <w:rPr>
          <w:rFonts w:ascii="GHEA Grapalat" w:hAnsi="GHEA Grapalat" w:cs="Sylfaen"/>
          <w:szCs w:val="24"/>
        </w:rPr>
        <w:t>մ</w:t>
      </w:r>
      <w:r w:rsidR="00583092" w:rsidRPr="00AE2768">
        <w:rPr>
          <w:rFonts w:ascii="GHEA Grapalat" w:hAnsi="GHEA Grapalat" w:cs="Sylfaen"/>
          <w:szCs w:val="24"/>
        </w:rPr>
        <w:t>ասնակցի հայտը մերժվում է</w:t>
      </w:r>
      <w:r w:rsidR="00196487" w:rsidRPr="00AE2768">
        <w:rPr>
          <w:rFonts w:ascii="GHEA Grapalat" w:hAnsi="GHEA Grapalat" w:cs="Sylfaen"/>
          <w:szCs w:val="24"/>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21 </w:t>
      </w:r>
      <w:r w:rsidR="00583092" w:rsidRPr="00AE2768">
        <w:rPr>
          <w:rFonts w:ascii="GHEA Grapalat" w:hAnsi="GHEA Grapalat" w:cs="Sylfaen"/>
          <w:szCs w:val="24"/>
          <w:lang w:val="hy-AM"/>
        </w:rPr>
        <w:t>Սույնհրավերի</w:t>
      </w:r>
      <w:r w:rsidR="005D3674" w:rsidRPr="00AE2768">
        <w:rPr>
          <w:rFonts w:ascii="GHEA Grapalat" w:hAnsi="GHEA Grapalat" w:cs="Sylfaen"/>
          <w:szCs w:val="24"/>
        </w:rPr>
        <w:t xml:space="preserve"> 1-</w:t>
      </w:r>
      <w:r w:rsidR="005D3674" w:rsidRPr="00AE2768">
        <w:rPr>
          <w:rFonts w:ascii="GHEA Grapalat" w:hAnsi="GHEA Grapalat" w:cs="Sylfaen"/>
          <w:szCs w:val="24"/>
          <w:lang w:val="hy-AM"/>
        </w:rPr>
        <w:t>ինմասի</w:t>
      </w:r>
      <w:r w:rsidR="004B383E" w:rsidRPr="00AE2768">
        <w:rPr>
          <w:rFonts w:ascii="GHEA Grapalat" w:hAnsi="GHEA Grapalat" w:cs="Sylfaen"/>
          <w:szCs w:val="24"/>
        </w:rPr>
        <w:t>8</w:t>
      </w:r>
      <w:r w:rsidR="009C3B73" w:rsidRPr="00AE2768">
        <w:rPr>
          <w:rFonts w:ascii="GHEA Grapalat" w:hAnsi="GHEA Grapalat" w:cs="Sylfaen"/>
          <w:szCs w:val="24"/>
        </w:rPr>
        <w:t>.</w:t>
      </w:r>
      <w:r w:rsidR="00325647" w:rsidRPr="00AE2768">
        <w:rPr>
          <w:rFonts w:ascii="GHEA Grapalat" w:hAnsi="GHEA Grapalat" w:cs="Sylfaen"/>
          <w:szCs w:val="24"/>
        </w:rPr>
        <w:t>20</w:t>
      </w:r>
      <w:r w:rsidR="00583092" w:rsidRPr="00AE2768">
        <w:rPr>
          <w:rFonts w:ascii="GHEA Grapalat" w:hAnsi="GHEA Grapalat" w:cs="Sylfaen"/>
          <w:szCs w:val="24"/>
          <w:lang w:val="hy-AM"/>
        </w:rPr>
        <w:t>կետիկիրառմաննպատակով</w:t>
      </w:r>
      <w:r w:rsidR="00F96621" w:rsidRPr="00AE2768">
        <w:rPr>
          <w:rFonts w:ascii="GHEA Grapalat" w:hAnsi="GHEA Grapalat" w:cs="Sylfaen"/>
          <w:szCs w:val="24"/>
        </w:rPr>
        <w:t xml:space="preserve">կարող է </w:t>
      </w:r>
      <w:r w:rsidR="00583092" w:rsidRPr="00AE2768">
        <w:rPr>
          <w:rFonts w:ascii="GHEA Grapalat" w:hAnsi="GHEA Grapalat" w:cs="Sylfaen"/>
          <w:szCs w:val="24"/>
          <w:lang w:val="hy-AM"/>
        </w:rPr>
        <w:t>հրավիրվ</w:t>
      </w:r>
      <w:r w:rsidR="00F96621" w:rsidRPr="00AE2768">
        <w:rPr>
          <w:rFonts w:ascii="GHEA Grapalat" w:hAnsi="GHEA Grapalat" w:cs="Sylfaen"/>
          <w:szCs w:val="24"/>
          <w:lang w:val="hy-AM"/>
        </w:rPr>
        <w:t xml:space="preserve">ել </w:t>
      </w:r>
      <w:r w:rsidR="00583092" w:rsidRPr="00AE2768">
        <w:rPr>
          <w:rFonts w:ascii="GHEA Grapalat" w:hAnsi="GHEA Grapalat" w:cs="Sylfaen"/>
          <w:szCs w:val="24"/>
          <w:lang w:val="hy-AM"/>
        </w:rPr>
        <w:t>հանձնաժողովիարտահերթնիստ։</w:t>
      </w:r>
    </w:p>
    <w:p w:rsidR="00E45ACA" w:rsidRPr="00AE2768" w:rsidRDefault="00A150A9" w:rsidP="00EF3662">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00201DA0" w:rsidRPr="00AE2768">
        <w:rPr>
          <w:rFonts w:ascii="GHEA Grapalat" w:hAnsi="GHEA Grapalat"/>
          <w:spacing w:val="-6"/>
          <w:sz w:val="20"/>
          <w:lang w:val="hy-AM"/>
        </w:rPr>
        <w:t>.</w:t>
      </w:r>
      <w:r w:rsidR="00A5501E" w:rsidRPr="000D08B4">
        <w:rPr>
          <w:rFonts w:ascii="GHEA Grapalat" w:hAnsi="GHEA Grapalat"/>
          <w:spacing w:val="-6"/>
          <w:sz w:val="20"/>
          <w:lang w:val="af-ZA"/>
        </w:rPr>
        <w:t xml:space="preserve">22 </w:t>
      </w:r>
      <w:r w:rsidR="00E45ACA" w:rsidRPr="00AE2768">
        <w:rPr>
          <w:rFonts w:ascii="GHEA Grapalat" w:hAnsi="GHEA Grapalat" w:cs="Tahoma"/>
          <w:sz w:val="20"/>
          <w:lang w:val="hy-AM"/>
        </w:rPr>
        <w:t xml:space="preserve">Մինչև պայմանագիր կնքելը </w:t>
      </w:r>
      <w:r w:rsidR="004B383E" w:rsidRPr="00AE2768">
        <w:rPr>
          <w:rFonts w:ascii="GHEA Grapalat" w:hAnsi="GHEA Grapalat" w:cs="Tahoma"/>
          <w:sz w:val="20"/>
          <w:lang w:val="hy-AM"/>
        </w:rPr>
        <w:t>պ</w:t>
      </w:r>
      <w:r w:rsidR="00E45ACA" w:rsidRPr="00AE276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hy-AM"/>
        </w:rPr>
        <w:t>8</w:t>
      </w:r>
      <w:r w:rsidR="00201DA0" w:rsidRPr="00AE2768">
        <w:rPr>
          <w:rFonts w:ascii="GHEA Grapalat" w:hAnsi="GHEA Grapalat" w:cs="Sylfaen"/>
          <w:szCs w:val="24"/>
          <w:lang w:val="hy-AM"/>
        </w:rPr>
        <w:t>.</w:t>
      </w:r>
      <w:r w:rsidR="00A5501E" w:rsidRPr="000D08B4">
        <w:rPr>
          <w:rFonts w:ascii="GHEA Grapalat" w:hAnsi="GHEA Grapalat" w:cs="Sylfaen"/>
          <w:szCs w:val="24"/>
          <w:lang w:val="hy-AM"/>
        </w:rPr>
        <w:t xml:space="preserve">23 </w:t>
      </w:r>
      <w:r w:rsidR="00583092" w:rsidRPr="00AE2768">
        <w:rPr>
          <w:rFonts w:ascii="GHEA Grapalat" w:hAnsi="GHEA Grapalat" w:cs="Sylfaen"/>
          <w:szCs w:val="24"/>
          <w:lang w:val="hy-AM"/>
        </w:rPr>
        <w:t>Անգործությանժամկետըպայմանագիրկնքելումասինորոշմանհայտարարությանհրապարակմանօրվանհաջորդողօրվաև</w:t>
      </w:r>
      <w:r w:rsidR="004B383E" w:rsidRPr="00AE2768">
        <w:rPr>
          <w:rFonts w:ascii="GHEA Grapalat" w:hAnsi="GHEA Grapalat" w:cs="Sylfaen"/>
          <w:szCs w:val="24"/>
        </w:rPr>
        <w:t>պ</w:t>
      </w:r>
      <w:r w:rsidR="00583092" w:rsidRPr="00AE2768">
        <w:rPr>
          <w:rFonts w:ascii="GHEA Grapalat" w:hAnsi="GHEA Grapalat" w:cs="Sylfaen"/>
          <w:szCs w:val="24"/>
          <w:lang w:val="hy-AM"/>
        </w:rPr>
        <w:t>ատվիրատուիկողմիցպայմանագիրըկնքելուիրավասությանառաջացմանօրվամիջևընկածժամանակահատվածնէ։</w:t>
      </w:r>
    </w:p>
    <w:p w:rsidR="00583092" w:rsidRPr="00AE2768" w:rsidRDefault="00583092" w:rsidP="00EF3662">
      <w:pPr>
        <w:pStyle w:val="23"/>
        <w:spacing w:line="240" w:lineRule="auto"/>
        <w:ind w:firstLine="567"/>
        <w:rPr>
          <w:rFonts w:ascii="GHEA Grapalat" w:hAnsi="GHEA Grapalat"/>
          <w:i/>
          <w:lang w:val="es-ES"/>
        </w:rPr>
      </w:pPr>
      <w:r w:rsidRPr="00AE2768">
        <w:rPr>
          <w:rFonts w:ascii="GHEA Grapalat" w:hAnsi="GHEA Grapalat" w:cs="Sylfaen"/>
          <w:lang w:val="es-ES"/>
        </w:rPr>
        <w:t xml:space="preserve">Անգործությանժամկետըսույնընթացակարգիդեպքում </w:t>
      </w:r>
      <w:r w:rsidR="006657A3" w:rsidRPr="00AE2768">
        <w:rPr>
          <w:rFonts w:ascii="GHEA Grapalat" w:hAnsi="GHEA Grapalat" w:cs="Sylfaen"/>
          <w:lang w:val="es-ES"/>
        </w:rPr>
        <w:t>«</w:t>
      </w:r>
      <w:r w:rsidR="00941FCE">
        <w:rPr>
          <w:rFonts w:ascii="GHEA Grapalat" w:hAnsi="GHEA Grapalat" w:cs="Sylfaen"/>
          <w:lang w:val="hy-AM"/>
        </w:rPr>
        <w:t>5</w:t>
      </w:r>
      <w:r w:rsidR="006657A3" w:rsidRPr="00AE2768">
        <w:rPr>
          <w:rFonts w:ascii="GHEA Grapalat" w:hAnsi="GHEA Grapalat" w:cs="Sylfaen"/>
          <w:lang w:val="es-ES"/>
        </w:rPr>
        <w:t>»</w:t>
      </w:r>
      <w:r w:rsidRPr="00AE2768">
        <w:rPr>
          <w:rFonts w:ascii="GHEA Grapalat" w:hAnsi="GHEA Grapalat" w:cs="Sylfaen"/>
          <w:lang w:val="es-ES"/>
        </w:rPr>
        <w:t xml:space="preserve"> օրացուցայինօրէ</w:t>
      </w:r>
      <w:r w:rsidRPr="00AE2768">
        <w:rPr>
          <w:rFonts w:ascii="GHEA Grapalat" w:hAnsi="GHEA Grapalat" w:cs="Tahoma"/>
          <w:lang w:val="es-ES"/>
        </w:rPr>
        <w:t>։</w:t>
      </w:r>
      <w:r w:rsidRPr="00AE2768">
        <w:rPr>
          <w:rFonts w:ascii="GHEA Grapalat" w:hAnsi="GHEA Grapalat" w:cs="Sylfaen"/>
          <w:lang w:val="es-ES"/>
        </w:rPr>
        <w:t>Անգործությանժամկետըկիրառելիչէ</w:t>
      </w:r>
      <w:r w:rsidRPr="00AE2768">
        <w:rPr>
          <w:rFonts w:ascii="GHEA Grapalat" w:hAnsi="GHEA Grapalat" w:cs="Arial"/>
          <w:lang w:val="es-ES"/>
        </w:rPr>
        <w:t xml:space="preserve">, </w:t>
      </w:r>
      <w:r w:rsidRPr="00AE2768">
        <w:rPr>
          <w:rFonts w:ascii="GHEA Grapalat" w:hAnsi="GHEA Grapalat" w:cs="Sylfaen"/>
          <w:lang w:val="es-ES"/>
        </w:rPr>
        <w:t>եթեմիայնմեկ</w:t>
      </w:r>
      <w:r w:rsidR="004B383E" w:rsidRPr="00AE2768">
        <w:rPr>
          <w:rFonts w:ascii="GHEA Grapalat" w:hAnsi="GHEA Grapalat" w:cs="Arial"/>
          <w:lang w:val="es-ES"/>
        </w:rPr>
        <w:t>մ</w:t>
      </w:r>
      <w:r w:rsidRPr="00AE2768">
        <w:rPr>
          <w:rFonts w:ascii="GHEA Grapalat" w:hAnsi="GHEA Grapalat" w:cs="Sylfaen"/>
          <w:lang w:val="es-ES"/>
        </w:rPr>
        <w:t>ասնակից</w:t>
      </w:r>
      <w:r w:rsidR="00E45ACA" w:rsidRPr="00AE2768">
        <w:rPr>
          <w:rFonts w:ascii="GHEA Grapalat" w:hAnsi="GHEA Grapalat" w:cs="Sylfaen"/>
          <w:lang w:val="es-ES"/>
        </w:rPr>
        <w:t xml:space="preserve"> է հայտ ներկայացրել</w:t>
      </w:r>
      <w:r w:rsidRPr="00AE2768">
        <w:rPr>
          <w:rFonts w:ascii="GHEA Grapalat" w:hAnsi="GHEA Grapalat"/>
          <w:i/>
          <w:lang w:val="es-ES"/>
        </w:rPr>
        <w:t>,</w:t>
      </w:r>
      <w:r w:rsidRPr="00AE2768">
        <w:rPr>
          <w:rFonts w:ascii="GHEA Grapalat" w:hAnsi="GHEA Grapalat" w:cs="Sylfaen"/>
          <w:lang w:val="es-ES"/>
        </w:rPr>
        <w:t>որիհետկնքվումէպայմանագիր</w:t>
      </w:r>
      <w:r w:rsidRPr="00AE2768">
        <w:rPr>
          <w:rFonts w:ascii="GHEA Grapalat" w:hAnsi="GHEA Grapalat" w:cs="Arial"/>
          <w:lang w:val="es-ES"/>
        </w:rPr>
        <w:t>:</w:t>
      </w:r>
    </w:p>
    <w:p w:rsidR="00583092" w:rsidRPr="00AE2768" w:rsidRDefault="00583092" w:rsidP="00EF3662">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Պատվիրատունպայմանագիրըկնքումէ</w:t>
      </w:r>
      <w:r w:rsidRPr="00AE2768">
        <w:rPr>
          <w:rFonts w:ascii="GHEA Grapalat" w:hAnsi="GHEA Grapalat" w:cs="Sylfaen"/>
          <w:szCs w:val="24"/>
          <w:lang w:val="es-ES"/>
        </w:rPr>
        <w:t xml:space="preserve">, </w:t>
      </w:r>
      <w:r w:rsidRPr="00AE2768">
        <w:rPr>
          <w:rFonts w:ascii="GHEA Grapalat" w:hAnsi="GHEA Grapalat" w:cs="Sylfaen"/>
          <w:szCs w:val="24"/>
          <w:lang w:val="ru-RU"/>
        </w:rPr>
        <w:t>եթեսույնկետովնախատեսվածանգործությանժամկետումորևէ</w:t>
      </w:r>
      <w:r w:rsidR="004B383E" w:rsidRPr="00AE2768">
        <w:rPr>
          <w:rFonts w:ascii="GHEA Grapalat" w:hAnsi="GHEA Grapalat" w:cs="Sylfaen"/>
          <w:szCs w:val="24"/>
          <w:lang w:val="es-ES"/>
        </w:rPr>
        <w:t>մ</w:t>
      </w:r>
      <w:r w:rsidRPr="00AE2768">
        <w:rPr>
          <w:rFonts w:ascii="GHEA Grapalat" w:hAnsi="GHEA Grapalat" w:cs="Sylfaen"/>
          <w:szCs w:val="24"/>
          <w:lang w:val="ru-RU"/>
        </w:rPr>
        <w:t>ասնակից</w:t>
      </w:r>
      <w:r w:rsidR="0032071C" w:rsidRPr="00AE2768">
        <w:rPr>
          <w:rFonts w:ascii="GHEA Grapalat" w:hAnsi="GHEA Grapalat" w:cs="Sylfaen"/>
        </w:rPr>
        <w:t>գնումների հետ կապված բողոքներ քննող անձին</w:t>
      </w:r>
      <w:r w:rsidRPr="00AE2768">
        <w:rPr>
          <w:rFonts w:ascii="GHEA Grapalat" w:hAnsi="GHEA Grapalat" w:cs="Sylfaen"/>
          <w:szCs w:val="24"/>
          <w:lang w:val="ru-RU"/>
        </w:rPr>
        <w:t>չիբողոքարկումպայմանագիրկնքելումասինորոշումը։Մինչևանգործությանժամկետըլրանալը</w:t>
      </w:r>
      <w:r w:rsidR="008A120F" w:rsidRPr="00AE2768">
        <w:rPr>
          <w:rFonts w:ascii="GHEA Grapalat" w:hAnsi="GHEA Grapalat" w:cs="Sylfaen"/>
          <w:szCs w:val="24"/>
          <w:lang w:val="ru-RU"/>
        </w:rPr>
        <w:t>կամառանցպայմանագիրկնքելումասինհայտարարությանհրապարակման</w:t>
      </w:r>
      <w:r w:rsidRPr="00AE2768">
        <w:rPr>
          <w:rFonts w:ascii="GHEA Grapalat" w:hAnsi="GHEA Grapalat" w:cs="Sylfaen"/>
          <w:szCs w:val="24"/>
          <w:lang w:val="ru-RU"/>
        </w:rPr>
        <w:t>կնք</w:t>
      </w:r>
      <w:r w:rsidR="008A120F" w:rsidRPr="00AE2768">
        <w:rPr>
          <w:rFonts w:ascii="GHEA Grapalat" w:hAnsi="GHEA Grapalat" w:cs="Sylfaen"/>
          <w:szCs w:val="24"/>
          <w:lang w:val="en-US"/>
        </w:rPr>
        <w:t>վ</w:t>
      </w:r>
      <w:r w:rsidRPr="00AE2768">
        <w:rPr>
          <w:rFonts w:ascii="GHEA Grapalat" w:hAnsi="GHEA Grapalat" w:cs="Sylfaen"/>
          <w:szCs w:val="24"/>
          <w:lang w:val="ru-RU"/>
        </w:rPr>
        <w:t>ածպայմանագիրնառոչինչէ։</w:t>
      </w:r>
    </w:p>
    <w:p w:rsidR="00583092" w:rsidRPr="00AE2768" w:rsidRDefault="00583092" w:rsidP="00EF3662">
      <w:pPr>
        <w:ind w:firstLine="567"/>
        <w:jc w:val="center"/>
        <w:rPr>
          <w:rFonts w:ascii="GHEA Grapalat" w:hAnsi="GHEA Grapalat"/>
          <w:b/>
          <w:sz w:val="20"/>
          <w:lang w:val="es-ES"/>
        </w:rPr>
      </w:pPr>
    </w:p>
    <w:p w:rsidR="00037DDE" w:rsidRPr="00AE2768" w:rsidRDefault="00037DDE" w:rsidP="00EF3662">
      <w:pPr>
        <w:ind w:firstLine="567"/>
        <w:jc w:val="center"/>
        <w:rPr>
          <w:rFonts w:ascii="GHEA Grapalat" w:hAnsi="GHEA Grapalat"/>
          <w:b/>
          <w:sz w:val="20"/>
          <w:lang w:val="es-ES"/>
        </w:rPr>
      </w:pPr>
    </w:p>
    <w:p w:rsidR="000313A6" w:rsidRPr="00AE2768" w:rsidRDefault="00AA0AD8" w:rsidP="00EF3662">
      <w:pPr>
        <w:jc w:val="center"/>
        <w:rPr>
          <w:rFonts w:ascii="GHEA Grapalat" w:hAnsi="GHEA Grapalat" w:cs="Arial"/>
          <w:b/>
          <w:iCs/>
          <w:sz w:val="20"/>
          <w:lang w:val="af-ZA"/>
        </w:rPr>
      </w:pPr>
      <w:r w:rsidRPr="00AE2768">
        <w:rPr>
          <w:rFonts w:ascii="GHEA Grapalat" w:hAnsi="GHEA Grapalat"/>
          <w:b/>
          <w:iCs/>
          <w:sz w:val="20"/>
          <w:lang w:val="es-ES"/>
        </w:rPr>
        <w:t>9</w:t>
      </w:r>
      <w:r w:rsidR="008D5016" w:rsidRPr="00AE2768">
        <w:rPr>
          <w:rFonts w:ascii="GHEA Grapalat" w:hAnsi="GHEA Grapalat"/>
          <w:b/>
          <w:iCs/>
          <w:sz w:val="20"/>
          <w:lang w:val="af-ZA"/>
        </w:rPr>
        <w:t xml:space="preserve">. </w:t>
      </w:r>
      <w:r w:rsidR="008D5016" w:rsidRPr="00AE2768">
        <w:rPr>
          <w:rFonts w:ascii="GHEA Grapalat" w:hAnsi="GHEA Grapalat" w:cs="Sylfaen"/>
          <w:b/>
          <w:iCs/>
          <w:sz w:val="20"/>
          <w:lang w:val="af-ZA"/>
        </w:rPr>
        <w:t>ՊԱՅՄԱՆԱԳՐԻԿՆՔՈՒՄԸ</w:t>
      </w:r>
    </w:p>
    <w:p w:rsidR="00096865" w:rsidRPr="00AE2768" w:rsidRDefault="00096865" w:rsidP="00EF3662">
      <w:pPr>
        <w:jc w:val="center"/>
        <w:rPr>
          <w:rFonts w:ascii="GHEA Grapalat" w:hAnsi="GHEA Grapalat"/>
          <w:b/>
          <w:iCs/>
          <w:sz w:val="20"/>
          <w:lang w:val="af-ZA"/>
        </w:rPr>
      </w:pP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iCs/>
          <w:sz w:val="20"/>
          <w:lang w:val="es-ES"/>
        </w:rPr>
        <w:t>9</w:t>
      </w:r>
      <w:r w:rsidR="00096865" w:rsidRPr="00AE2768">
        <w:rPr>
          <w:rFonts w:ascii="GHEA Grapalat" w:hAnsi="GHEA Grapalat"/>
          <w:iCs/>
          <w:sz w:val="20"/>
          <w:lang w:val="af-ZA"/>
        </w:rPr>
        <w:t xml:space="preserve">.1 </w:t>
      </w:r>
      <w:r w:rsidR="00096865" w:rsidRPr="00AE2768">
        <w:rPr>
          <w:rFonts w:ascii="GHEA Grapalat" w:hAnsi="GHEA Grapalat" w:cs="Sylfaen"/>
          <w:sz w:val="20"/>
          <w:lang w:val="ru-RU"/>
        </w:rPr>
        <w:t>Պայմանագիրկնքվումէհանձնաժողովիորոշմանհիմանվրա</w:t>
      </w:r>
      <w:r w:rsidR="00096865" w:rsidRPr="00AE2768">
        <w:rPr>
          <w:rFonts w:ascii="GHEA Grapalat" w:hAnsi="GHEA Grapalat" w:cs="Sylfaen"/>
          <w:sz w:val="20"/>
          <w:lang w:val="af-ZA"/>
        </w:rPr>
        <w:t xml:space="preserve">` </w:t>
      </w:r>
      <w:r w:rsidRPr="00AE2768">
        <w:rPr>
          <w:rFonts w:ascii="GHEA Grapalat" w:hAnsi="GHEA Grapalat" w:cs="Sylfaen"/>
          <w:sz w:val="20"/>
        </w:rPr>
        <w:t>պ</w:t>
      </w:r>
      <w:r w:rsidR="00096865" w:rsidRPr="00AE2768">
        <w:rPr>
          <w:rFonts w:ascii="GHEA Grapalat" w:hAnsi="GHEA Grapalat" w:cs="Sylfaen"/>
          <w:sz w:val="20"/>
          <w:lang w:val="ru-RU"/>
        </w:rPr>
        <w:t>ատվիրատուիկողմից</w:t>
      </w:r>
      <w:r w:rsidR="004D5671" w:rsidRPr="00AE2768">
        <w:rPr>
          <w:rFonts w:ascii="GHEA Grapalat" w:hAnsi="GHEA Grapalat" w:cs="Sylfaen"/>
          <w:sz w:val="20"/>
          <w:lang w:val="ru-RU"/>
        </w:rPr>
        <w:t>։</w:t>
      </w:r>
      <w:r w:rsidR="00096865" w:rsidRPr="00AE2768">
        <w:rPr>
          <w:rFonts w:ascii="GHEA Grapalat" w:hAnsi="GHEA Grapalat" w:cs="Sylfaen"/>
          <w:sz w:val="20"/>
          <w:lang w:val="ru-RU"/>
        </w:rPr>
        <w:t>Պայմանագիրըկնքվումէգրավոր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մեկփաստաթուղթկազմելումիջոցով</w:t>
      </w:r>
      <w:r w:rsidR="004D5671" w:rsidRPr="00AE2768">
        <w:rPr>
          <w:rFonts w:ascii="GHEA Grapalat" w:hAnsi="GHEA Grapalat" w:cs="Sylfaen"/>
          <w:sz w:val="20"/>
          <w:lang w:val="ru-RU"/>
        </w:rPr>
        <w:t>։</w:t>
      </w:r>
    </w:p>
    <w:p w:rsidR="00EB6E54"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096865" w:rsidRPr="00AE2768">
        <w:rPr>
          <w:rFonts w:ascii="GHEA Grapalat" w:hAnsi="GHEA Grapalat" w:cs="Sylfaen"/>
          <w:sz w:val="20"/>
          <w:lang w:val="af-ZA"/>
        </w:rPr>
        <w:t xml:space="preserve">.2 </w:t>
      </w:r>
      <w:r w:rsidR="00EB6E54" w:rsidRPr="00AE2768">
        <w:rPr>
          <w:rFonts w:ascii="GHEA Grapalat" w:hAnsi="GHEA Grapalat" w:cs="Sylfaen"/>
          <w:sz w:val="20"/>
          <w:lang w:val="ru-RU"/>
        </w:rPr>
        <w:t>Սույնհրավերի</w:t>
      </w:r>
      <w:r w:rsidR="005D3674" w:rsidRPr="00AE2768">
        <w:rPr>
          <w:rFonts w:ascii="GHEA Grapalat" w:hAnsi="GHEA Grapalat" w:cs="Sylfaen"/>
          <w:sz w:val="20"/>
          <w:lang w:val="af-ZA"/>
        </w:rPr>
        <w:t>1-</w:t>
      </w:r>
      <w:r w:rsidR="005D3674" w:rsidRPr="00AE2768">
        <w:rPr>
          <w:rFonts w:ascii="GHEA Grapalat" w:hAnsi="GHEA Grapalat" w:cs="Sylfaen"/>
          <w:sz w:val="20"/>
        </w:rPr>
        <w:t>ինմասի</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EB6E54" w:rsidRPr="00AE2768">
        <w:rPr>
          <w:rFonts w:ascii="GHEA Grapalat" w:hAnsi="GHEA Grapalat" w:cs="Sylfaen"/>
          <w:sz w:val="20"/>
          <w:lang w:val="ru-RU"/>
        </w:rPr>
        <w:t>կետովսահմանվածանգործությանժամկետըլրանալունհաջորդող</w:t>
      </w:r>
      <w:r w:rsidR="00EB6E54" w:rsidRPr="00941FCE">
        <w:rPr>
          <w:rFonts w:ascii="GHEA Grapalat" w:hAnsi="GHEA Grapalat" w:cs="Sylfaen"/>
          <w:color w:val="FF0000"/>
          <w:sz w:val="20"/>
          <w:lang w:val="ru-RU"/>
        </w:rPr>
        <w:t>չորսաշխատանքայինօրվա</w:t>
      </w:r>
      <w:r w:rsidR="00EB6E54" w:rsidRPr="00AE2768">
        <w:rPr>
          <w:rFonts w:ascii="GHEA Grapalat" w:hAnsi="GHEA Grapalat" w:cs="Sylfaen"/>
          <w:sz w:val="20"/>
          <w:lang w:val="ru-RU"/>
        </w:rPr>
        <w:t>ընթացքում</w:t>
      </w:r>
      <w:r w:rsidRPr="00AE2768">
        <w:rPr>
          <w:rFonts w:ascii="GHEA Grapalat" w:hAnsi="GHEA Grapalat" w:cs="Sylfaen"/>
          <w:sz w:val="20"/>
        </w:rPr>
        <w:t>պ</w:t>
      </w:r>
      <w:r w:rsidR="00EB6E54" w:rsidRPr="00AE2768">
        <w:rPr>
          <w:rFonts w:ascii="GHEA Grapalat" w:hAnsi="GHEA Grapalat" w:cs="Sylfaen"/>
          <w:sz w:val="20"/>
          <w:lang w:val="ru-RU"/>
        </w:rPr>
        <w:t>ատվիրատունծանուցումէընտրված</w:t>
      </w:r>
      <w:r w:rsidR="005457B4"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ներկայացնելովպայմանագիրկնքելուառաջարկըևպայմանագրինախագիծը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Ընդորում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պայմանագիրըկարողէկնքվելոչշուտ</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քանսույնհրավերի</w:t>
      </w:r>
      <w:r w:rsidR="005D3674" w:rsidRPr="00AE2768">
        <w:rPr>
          <w:rFonts w:ascii="GHEA Grapalat" w:hAnsi="GHEA Grapalat" w:cs="Sylfaen"/>
          <w:sz w:val="20"/>
          <w:lang w:val="af-ZA"/>
        </w:rPr>
        <w:t>1-</w:t>
      </w:r>
      <w:r w:rsidR="005D3674" w:rsidRPr="00AE2768">
        <w:rPr>
          <w:rFonts w:ascii="GHEA Grapalat" w:hAnsi="GHEA Grapalat" w:cs="Sylfaen"/>
          <w:sz w:val="20"/>
        </w:rPr>
        <w:t>ինմասի</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EB6E54" w:rsidRPr="00AE2768">
        <w:rPr>
          <w:rFonts w:ascii="GHEA Grapalat" w:hAnsi="GHEA Grapalat" w:cs="Sylfaen"/>
          <w:sz w:val="20"/>
          <w:lang w:val="ru-RU"/>
        </w:rPr>
        <w:t>կետովսահմանվածանգործությանժամկետըլրանալուօրվանհաջորդողերկրորդաշխատանքայինօրը</w:t>
      </w:r>
      <w:r w:rsidR="00EB6E54" w:rsidRPr="00AE2768">
        <w:rPr>
          <w:rFonts w:ascii="GHEA Grapalat" w:hAnsi="GHEA Grapalat" w:cs="Sylfaen"/>
          <w:sz w:val="20"/>
          <w:lang w:val="af-ZA"/>
        </w:rPr>
        <w:t>:</w:t>
      </w:r>
    </w:p>
    <w:p w:rsidR="00F23A51"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.3</w:t>
      </w:r>
      <w:r w:rsidR="00EB6E54" w:rsidRPr="00AE2768">
        <w:rPr>
          <w:rFonts w:ascii="GHEA Grapalat" w:hAnsi="GHEA Grapalat" w:cs="Sylfaen"/>
          <w:sz w:val="20"/>
          <w:lang w:val="ru-RU"/>
        </w:rPr>
        <w:t>Ընտրված</w:t>
      </w:r>
      <w:r w:rsidRPr="00AE2768">
        <w:rPr>
          <w:rFonts w:ascii="GHEA Grapalat" w:hAnsi="GHEA Grapalat" w:cs="Sylfaen"/>
          <w:sz w:val="20"/>
        </w:rPr>
        <w:t>մ</w:t>
      </w:r>
      <w:r w:rsidR="00EB6E54" w:rsidRPr="00AE2768">
        <w:rPr>
          <w:rFonts w:ascii="GHEA Grapalat" w:hAnsi="GHEA Grapalat"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AE2768">
        <w:rPr>
          <w:rFonts w:ascii="GHEA Grapalat" w:hAnsi="GHEA Grapalat" w:cs="Sylfaen"/>
          <w:sz w:val="20"/>
          <w:lang w:val="af-ZA"/>
        </w:rPr>
        <w:t xml:space="preserve">: </w:t>
      </w:r>
      <w:r w:rsidR="00443B7A" w:rsidRPr="00AE2768">
        <w:rPr>
          <w:rFonts w:ascii="GHEA Grapalat" w:hAnsi="GHEA Grapalat" w:cs="Sylfaen"/>
          <w:sz w:val="20"/>
          <w:lang w:val="ru-RU"/>
        </w:rPr>
        <w:t>Ընդորում</w:t>
      </w:r>
      <w:r w:rsidR="00EB6E54" w:rsidRPr="00AE2768">
        <w:rPr>
          <w:rFonts w:ascii="GHEA Grapalat" w:hAnsi="GHEA Grapalat" w:cs="Sylfaen"/>
          <w:sz w:val="20"/>
          <w:lang w:val="ru-RU"/>
        </w:rPr>
        <w:t>պայմանագրումներառվում</w:t>
      </w:r>
      <w:r w:rsidR="003B585C" w:rsidRPr="00AE2768">
        <w:rPr>
          <w:rFonts w:ascii="GHEA Grapalat" w:hAnsi="GHEA Grapalat" w:cs="Sylfaen"/>
          <w:sz w:val="20"/>
        </w:rPr>
        <w:t>է</w:t>
      </w:r>
      <w:r w:rsidR="00EB6E54" w:rsidRPr="00AE2768">
        <w:rPr>
          <w:rFonts w:ascii="GHEA Grapalat" w:hAnsi="GHEA Grapalat" w:cs="Sylfaen"/>
          <w:sz w:val="20"/>
          <w:lang w:val="ru-RU"/>
        </w:rPr>
        <w:t>ընտրվածմասնակցիկողմիցհայտովներկայացվածապրանքի</w:t>
      </w:r>
      <w:r w:rsidR="00137A5C" w:rsidRPr="00AE2768">
        <w:rPr>
          <w:rFonts w:ascii="GHEA Grapalat" w:hAnsi="GHEA Grapalat"/>
          <w:sz w:val="20"/>
          <w:szCs w:val="20"/>
          <w:lang w:val="hy-AM"/>
        </w:rPr>
        <w:t>ամբողջական նկարագիրը</w:t>
      </w:r>
      <w:r w:rsidR="00443B7A" w:rsidRPr="00AE2768">
        <w:rPr>
          <w:rFonts w:ascii="GHEA Grapalat" w:hAnsi="GHEA Grapalat" w:cs="Sylfaen"/>
          <w:sz w:val="20"/>
          <w:lang w:val="af-ZA"/>
        </w:rPr>
        <w:t xml:space="preserve">: </w:t>
      </w: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lastRenderedPageBreak/>
        <w:t>9</w:t>
      </w:r>
      <w:r w:rsidR="003717D2" w:rsidRPr="00AE2768">
        <w:rPr>
          <w:rFonts w:ascii="GHEA Grapalat" w:hAnsi="GHEA Grapalat" w:cs="Sylfaen"/>
          <w:sz w:val="20"/>
          <w:lang w:val="hy-AM"/>
        </w:rPr>
        <w:t>.</w:t>
      </w:r>
      <w:r w:rsidR="00325647" w:rsidRPr="000D08B4">
        <w:rPr>
          <w:rFonts w:ascii="GHEA Grapalat" w:hAnsi="GHEA Grapalat" w:cs="Sylfaen"/>
          <w:sz w:val="20"/>
          <w:lang w:val="af-ZA"/>
        </w:rPr>
        <w:t>4</w:t>
      </w:r>
      <w:r w:rsidR="00096865" w:rsidRPr="00AE2768">
        <w:rPr>
          <w:rFonts w:ascii="GHEA Grapalat" w:hAnsi="GHEA Grapalat" w:cs="Sylfaen"/>
          <w:sz w:val="20"/>
          <w:lang w:val="hy-AM"/>
        </w:rPr>
        <w:t>Եթեընտրվածմասնակիցըպայմանագիրկնքելումասինծանուցումըևպայմանագրինախագիծ</w:t>
      </w:r>
      <w:r w:rsidR="00443B7A" w:rsidRPr="00AE2768">
        <w:rPr>
          <w:rFonts w:ascii="GHEA Grapalat" w:hAnsi="GHEA Grapalat" w:cs="Sylfaen"/>
          <w:sz w:val="20"/>
        </w:rPr>
        <w:t>ն</w:t>
      </w:r>
      <w:r w:rsidR="00096865" w:rsidRPr="00AE2768">
        <w:rPr>
          <w:rFonts w:ascii="GHEA Grapalat" w:hAnsi="GHEA Grapalat" w:cs="Sylfaen"/>
          <w:sz w:val="20"/>
          <w:lang w:val="hy-AM"/>
        </w:rPr>
        <w:t>ստանալուցհետո</w:t>
      </w:r>
      <w:r w:rsidR="00443B7A" w:rsidRPr="00AE2768">
        <w:rPr>
          <w:rFonts w:ascii="GHEA Grapalat" w:hAnsi="GHEA Grapalat" w:cs="Sylfaen"/>
          <w:sz w:val="20"/>
          <w:lang w:val="af-ZA"/>
        </w:rPr>
        <w:t xml:space="preserve">` 10 </w:t>
      </w:r>
      <w:r w:rsidR="00443B7A" w:rsidRPr="00AE2768">
        <w:rPr>
          <w:rFonts w:ascii="GHEA Grapalat" w:hAnsi="GHEA Grapalat" w:cs="Sylfaen"/>
          <w:sz w:val="20"/>
        </w:rPr>
        <w:t>աշխատանքային</w:t>
      </w:r>
      <w:r w:rsidR="00096865" w:rsidRPr="00AE2768">
        <w:rPr>
          <w:rFonts w:ascii="GHEA Grapalat" w:hAnsi="GHEA Grapalat" w:cs="Sylfaen"/>
          <w:sz w:val="20"/>
          <w:lang w:val="hy-AM"/>
        </w:rPr>
        <w:t>օրվաընթացքումչիստորագրումպայմանագիրըև</w:t>
      </w:r>
      <w:r w:rsidRPr="00AE2768">
        <w:rPr>
          <w:rFonts w:ascii="GHEA Grapalat" w:hAnsi="GHEA Grapalat" w:cs="Sylfaen"/>
          <w:sz w:val="20"/>
          <w:lang w:val="af-ZA"/>
        </w:rPr>
        <w:t>պ</w:t>
      </w:r>
      <w:r w:rsidR="00096865" w:rsidRPr="00AE2768">
        <w:rPr>
          <w:rFonts w:ascii="GHEA Grapalat" w:hAnsi="GHEA Grapalat" w:cs="Sylfaen"/>
          <w:sz w:val="20"/>
          <w:lang w:val="ru-RU"/>
        </w:rPr>
        <w:t>ատվիրատուիններկայացնում</w:t>
      </w:r>
      <w:r w:rsidR="00F96621" w:rsidRPr="00AE2768">
        <w:rPr>
          <w:rFonts w:ascii="GHEA Grapalat" w:hAnsi="GHEA Grapalat" w:cs="Sylfaen"/>
          <w:sz w:val="20"/>
          <w:lang w:val="af-ZA"/>
        </w:rPr>
        <w:t xml:space="preserve">որակավորման և </w:t>
      </w:r>
      <w:r w:rsidR="00096865" w:rsidRPr="00AE2768">
        <w:rPr>
          <w:rFonts w:ascii="GHEA Grapalat" w:hAnsi="GHEA Grapalat" w:cs="Sylfaen"/>
          <w:sz w:val="20"/>
          <w:lang w:val="ru-RU"/>
        </w:rPr>
        <w:t>պայմանագրի</w:t>
      </w:r>
      <w:r w:rsidR="00443B7A" w:rsidRPr="00AE2768">
        <w:rPr>
          <w:rFonts w:ascii="GHEA Grapalat" w:hAnsi="GHEA Grapalat" w:cs="Sylfaen"/>
          <w:sz w:val="20"/>
        </w:rPr>
        <w:t>ապահովումը</w:t>
      </w:r>
      <w:r w:rsidR="00096865" w:rsidRPr="00AE2768">
        <w:rPr>
          <w:rFonts w:ascii="GHEA Grapalat" w:hAnsi="GHEA Grapalat" w:cs="Sylfaen"/>
          <w:sz w:val="20"/>
          <w:lang w:val="af-ZA"/>
        </w:rPr>
        <w:t>,</w:t>
      </w:r>
      <w:r w:rsidR="00096865" w:rsidRPr="00AE2768">
        <w:rPr>
          <w:rFonts w:ascii="GHEA Grapalat" w:hAnsi="GHEA Grapalat" w:cs="Sylfaen"/>
          <w:sz w:val="20"/>
          <w:lang w:val="hy-AM"/>
        </w:rPr>
        <w:t>ապա նա զրկվում է պայմանագիրը ստորագրելու իրավունքից</w:t>
      </w:r>
      <w:r w:rsidR="004D5671" w:rsidRPr="00AE2768">
        <w:rPr>
          <w:rFonts w:ascii="GHEA Grapalat" w:hAnsi="GHEA Grapalat" w:cs="Sylfaen"/>
          <w:sz w:val="20"/>
          <w:lang w:val="hy-AM"/>
        </w:rPr>
        <w:t>։</w:t>
      </w:r>
      <w:r w:rsidR="00443B7A"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AE2768" w:rsidRDefault="000313A6" w:rsidP="00EF3662">
      <w:pPr>
        <w:ind w:firstLine="567"/>
        <w:jc w:val="both"/>
        <w:rPr>
          <w:rFonts w:ascii="GHEA Grapalat" w:hAnsi="GHEA Grapalat" w:cs="Sylfaen"/>
          <w:sz w:val="20"/>
          <w:lang w:val="af-ZA"/>
        </w:rPr>
      </w:pPr>
      <w:r w:rsidRPr="00AE2768">
        <w:rPr>
          <w:rFonts w:ascii="GHEA Grapalat" w:hAnsi="GHEA Grapalat" w:cs="Sylfaen"/>
          <w:sz w:val="20"/>
          <w:lang w:val="hy-AM"/>
        </w:rPr>
        <w:t xml:space="preserve">Ընդորումընտրված մասնակցի կողմից հաստատված պայմանագրի նախագիծը </w:t>
      </w:r>
      <w:r w:rsidR="00A6756D"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E2768">
        <w:rPr>
          <w:rFonts w:ascii="GHEA Grapalat" w:hAnsi="GHEA Grapalat" w:cs="Sylfaen"/>
          <w:sz w:val="20"/>
        </w:rPr>
        <w:t>պ</w:t>
      </w:r>
      <w:r w:rsidRPr="00AE2768">
        <w:rPr>
          <w:rFonts w:ascii="GHEA Grapalat" w:hAnsi="GHEA Grapalat" w:cs="Sylfaen"/>
          <w:sz w:val="20"/>
          <w:lang w:val="hy-AM"/>
        </w:rPr>
        <w:t>ատվիրատուի փաստաթղթաշրջանառ</w:t>
      </w:r>
      <w:r w:rsidR="005F7C1D" w:rsidRPr="00AE2768">
        <w:rPr>
          <w:rFonts w:ascii="GHEA Grapalat" w:hAnsi="GHEA Grapalat" w:cs="Sylfaen"/>
          <w:sz w:val="20"/>
          <w:lang w:val="hy-AM"/>
        </w:rPr>
        <w:t>ության համակարգում:  Պա</w:t>
      </w:r>
      <w:r w:rsidRPr="00AE276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2768">
        <w:rPr>
          <w:rFonts w:ascii="GHEA Grapalat" w:hAnsi="GHEA Grapalat" w:cs="Sylfaen"/>
          <w:sz w:val="20"/>
        </w:rPr>
        <w:t>ևհաստատմանըհաջորդողաշխատանքայինօրըուղեկցողգրությամբտրամադրվումէընտրվածմասնակցին</w:t>
      </w:r>
      <w:r w:rsidRPr="00AE2768">
        <w:rPr>
          <w:rFonts w:ascii="GHEA Grapalat" w:hAnsi="GHEA Grapalat" w:cs="Sylfaen"/>
          <w:sz w:val="20"/>
          <w:lang w:val="hy-AM"/>
        </w:rPr>
        <w:t>:</w:t>
      </w:r>
    </w:p>
    <w:p w:rsidR="00D612BC" w:rsidRPr="00AE2768" w:rsidRDefault="00AA0AD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9</w:t>
      </w:r>
      <w:r w:rsidR="00D17258" w:rsidRPr="00AE2768">
        <w:rPr>
          <w:rFonts w:ascii="GHEA Grapalat" w:hAnsi="GHEA Grapalat" w:cs="Sylfaen"/>
          <w:i w:val="0"/>
          <w:szCs w:val="24"/>
          <w:lang w:val="af-ZA"/>
        </w:rPr>
        <w:t>.</w:t>
      </w:r>
      <w:r w:rsidR="00AE2768" w:rsidRPr="00AE2768">
        <w:rPr>
          <w:rFonts w:ascii="GHEA Grapalat" w:hAnsi="GHEA Grapalat" w:cs="Sylfaen"/>
          <w:i w:val="0"/>
          <w:szCs w:val="24"/>
          <w:lang w:val="af-ZA"/>
        </w:rPr>
        <w:t xml:space="preserve">5 </w:t>
      </w:r>
      <w:r w:rsidR="00096865" w:rsidRPr="00AE2768">
        <w:rPr>
          <w:rFonts w:ascii="GHEA Grapalat" w:hAnsi="GHEA Grapalat" w:cs="Sylfaen"/>
          <w:i w:val="0"/>
          <w:szCs w:val="24"/>
          <w:lang w:val="ru-RU"/>
        </w:rPr>
        <w:t>Մինչևսույնհրավերի</w:t>
      </w:r>
      <w:r w:rsidR="00447FFD" w:rsidRPr="00AE2768">
        <w:rPr>
          <w:rFonts w:ascii="GHEA Grapalat" w:hAnsi="GHEA Grapalat" w:cs="Sylfaen"/>
          <w:i w:val="0"/>
          <w:szCs w:val="24"/>
          <w:lang w:val="af-ZA"/>
        </w:rPr>
        <w:t xml:space="preserve">1-ին մասի </w:t>
      </w:r>
      <w:r w:rsidR="00A6756D" w:rsidRPr="00AE2768">
        <w:rPr>
          <w:rFonts w:ascii="GHEA Grapalat" w:hAnsi="GHEA Grapalat" w:cs="Sylfaen"/>
          <w:i w:val="0"/>
          <w:szCs w:val="24"/>
          <w:lang w:val="af-ZA"/>
        </w:rPr>
        <w:t>9</w:t>
      </w:r>
      <w:r w:rsidR="005B1DD6" w:rsidRPr="00AE2768">
        <w:rPr>
          <w:rFonts w:ascii="GHEA Grapalat" w:hAnsi="GHEA Grapalat" w:cs="Sylfaen"/>
          <w:i w:val="0"/>
          <w:szCs w:val="24"/>
          <w:lang w:val="hy-AM"/>
        </w:rPr>
        <w:t>.</w:t>
      </w:r>
      <w:r w:rsidR="00325647" w:rsidRPr="000D08B4">
        <w:rPr>
          <w:rFonts w:ascii="GHEA Grapalat" w:hAnsi="GHEA Grapalat" w:cs="Sylfaen"/>
          <w:i w:val="0"/>
          <w:szCs w:val="24"/>
          <w:lang w:val="af-ZA"/>
        </w:rPr>
        <w:t>4</w:t>
      </w:r>
      <w:r w:rsidR="00096865" w:rsidRPr="00AE2768">
        <w:rPr>
          <w:rFonts w:ascii="GHEA Grapalat" w:hAnsi="GHEA Grapalat" w:cs="Sylfaen"/>
          <w:i w:val="0"/>
          <w:szCs w:val="24"/>
          <w:lang w:val="ru-RU"/>
        </w:rPr>
        <w:t>կետովնախատեսվածժամկետիավարտը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կողմերիհամաձայնությամբ</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կարողենպայմանագրինախագծումկատարվելփոփոխություններ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սակայնդրանքչենկարողհանգեցնելգնմանառարկայիբնութագրերիփոփոխմանը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ներառյալընտրվածմասնակցիառաջարկածգնիավելացմանը</w:t>
      </w:r>
      <w:r w:rsidR="004D5671" w:rsidRPr="00AE2768">
        <w:rPr>
          <w:rFonts w:ascii="GHEA Grapalat" w:hAnsi="GHEA Grapalat" w:cs="Sylfaen"/>
          <w:i w:val="0"/>
          <w:szCs w:val="24"/>
          <w:lang w:val="ru-RU"/>
        </w:rPr>
        <w:t>։</w:t>
      </w:r>
    </w:p>
    <w:p w:rsidR="00096865" w:rsidRPr="00AE2768" w:rsidRDefault="00096865" w:rsidP="00EF3662">
      <w:pPr>
        <w:jc w:val="center"/>
        <w:rPr>
          <w:rFonts w:ascii="GHEA Grapalat" w:hAnsi="GHEA Grapalat"/>
          <w:b/>
          <w:iCs/>
          <w:sz w:val="20"/>
          <w:lang w:val="af-ZA"/>
        </w:rPr>
      </w:pPr>
    </w:p>
    <w:p w:rsidR="00096865" w:rsidRPr="00AE2768" w:rsidRDefault="00030D40" w:rsidP="00EF3662">
      <w:pPr>
        <w:jc w:val="center"/>
        <w:rPr>
          <w:rFonts w:ascii="GHEA Grapalat" w:hAnsi="GHEA Grapalat" w:cs="Arial"/>
          <w:b/>
          <w:iCs/>
          <w:sz w:val="20"/>
          <w:lang w:val="af-ZA"/>
        </w:rPr>
      </w:pPr>
      <w:r w:rsidRPr="00AE2768">
        <w:rPr>
          <w:rFonts w:ascii="GHEA Grapalat" w:hAnsi="GHEA Grapalat"/>
          <w:b/>
          <w:iCs/>
          <w:sz w:val="20"/>
          <w:lang w:val="af-ZA"/>
        </w:rPr>
        <w:t>10</w:t>
      </w:r>
      <w:r w:rsidR="008D5016" w:rsidRPr="00AE2768">
        <w:rPr>
          <w:rFonts w:ascii="GHEA Grapalat" w:hAnsi="GHEA Grapalat"/>
          <w:b/>
          <w:iCs/>
          <w:sz w:val="20"/>
          <w:lang w:val="af-ZA"/>
        </w:rPr>
        <w:t xml:space="preserve">. </w:t>
      </w:r>
      <w:r w:rsidR="00E2245F" w:rsidRPr="00AE2768">
        <w:rPr>
          <w:rFonts w:ascii="GHEA Grapalat" w:hAnsi="GHEA Grapalat" w:cs="Sylfaen"/>
          <w:b/>
          <w:iCs/>
          <w:sz w:val="20"/>
          <w:lang w:val="hy-AM"/>
        </w:rPr>
        <w:t>ՈՐԱԿԱՎՈՐՄԱՆԵՎ</w:t>
      </w:r>
      <w:r w:rsidR="008D5016" w:rsidRPr="00AE2768">
        <w:rPr>
          <w:rFonts w:ascii="GHEA Grapalat" w:hAnsi="GHEA Grapalat" w:cs="Sylfaen"/>
          <w:b/>
          <w:iCs/>
          <w:sz w:val="20"/>
          <w:lang w:val="af-ZA"/>
        </w:rPr>
        <w:t>ՊԱՅՄԱՆԱԳՐԻԱՊԱՀՈՎՈՒՄ</w:t>
      </w:r>
      <w:r w:rsidR="00E2245F" w:rsidRPr="00AE2768">
        <w:rPr>
          <w:rFonts w:ascii="GHEA Grapalat" w:hAnsi="GHEA Grapalat" w:cs="Sylfaen"/>
          <w:b/>
          <w:iCs/>
          <w:sz w:val="20"/>
          <w:lang w:val="hy-AM"/>
        </w:rPr>
        <w:t>ՆԵՐ</w:t>
      </w:r>
      <w:r w:rsidR="008D5016" w:rsidRPr="00AE2768">
        <w:rPr>
          <w:rFonts w:ascii="GHEA Grapalat" w:hAnsi="GHEA Grapalat" w:cs="Sylfaen"/>
          <w:b/>
          <w:iCs/>
          <w:sz w:val="20"/>
          <w:lang w:val="af-ZA"/>
        </w:rPr>
        <w:t>Ը</w:t>
      </w:r>
    </w:p>
    <w:p w:rsidR="00096865" w:rsidRPr="00AE2768" w:rsidRDefault="00096865" w:rsidP="00EF3662">
      <w:pPr>
        <w:jc w:val="center"/>
        <w:rPr>
          <w:rFonts w:ascii="GHEA Grapalat" w:hAnsi="GHEA Grapalat"/>
          <w:b/>
          <w:iCs/>
          <w:sz w:val="20"/>
          <w:lang w:val="af-ZA"/>
        </w:rPr>
      </w:pPr>
    </w:p>
    <w:p w:rsidR="00096865" w:rsidRPr="00AE2768" w:rsidRDefault="00030D40" w:rsidP="00EF3662">
      <w:pPr>
        <w:ind w:firstLine="567"/>
        <w:jc w:val="both"/>
        <w:rPr>
          <w:rFonts w:ascii="GHEA Grapalat" w:hAnsi="GHEA Grapalat" w:cs="Sylfaen"/>
          <w:sz w:val="20"/>
          <w:lang w:val="af-ZA"/>
        </w:rPr>
      </w:pPr>
      <w:r w:rsidRPr="00AE2768">
        <w:rPr>
          <w:rFonts w:ascii="GHEA Grapalat" w:hAnsi="GHEA Grapalat"/>
          <w:iCs/>
          <w:sz w:val="20"/>
          <w:lang w:val="af-ZA"/>
        </w:rPr>
        <w:t>10</w:t>
      </w:r>
      <w:r w:rsidR="00096865" w:rsidRPr="00AE2768">
        <w:rPr>
          <w:rFonts w:ascii="GHEA Grapalat" w:hAnsi="GHEA Grapalat"/>
          <w:iCs/>
          <w:sz w:val="20"/>
          <w:lang w:val="af-ZA"/>
        </w:rPr>
        <w:t>.</w:t>
      </w:r>
      <w:r w:rsidR="00096865" w:rsidRPr="00AE2768">
        <w:rPr>
          <w:rFonts w:ascii="GHEA Grapalat" w:hAnsi="GHEA Grapalat" w:cs="Sylfaen"/>
          <w:sz w:val="20"/>
          <w:lang w:val="af-ZA"/>
        </w:rPr>
        <w:t xml:space="preserve">1 </w:t>
      </w:r>
      <w:r w:rsidR="00E2245F" w:rsidRPr="00AE2768">
        <w:rPr>
          <w:rFonts w:ascii="GHEA Grapalat" w:hAnsi="GHEA Grapalat" w:cs="Sylfaen"/>
          <w:sz w:val="20"/>
          <w:lang w:val="hy-AM"/>
        </w:rPr>
        <w:t>Որակավորմանև</w:t>
      </w:r>
      <w:r w:rsidR="00D33205" w:rsidRPr="00AE2768">
        <w:rPr>
          <w:rFonts w:ascii="GHEA Grapalat" w:hAnsi="GHEA Grapalat" w:cs="Sylfaen"/>
          <w:sz w:val="20"/>
          <w:lang w:val="hy-AM"/>
        </w:rPr>
        <w:t>պ</w:t>
      </w:r>
      <w:r w:rsidR="00096865" w:rsidRPr="00AE2768">
        <w:rPr>
          <w:rFonts w:ascii="GHEA Grapalat" w:hAnsi="GHEA Grapalat" w:cs="Sylfaen"/>
          <w:sz w:val="20"/>
          <w:lang w:val="ru-RU"/>
        </w:rPr>
        <w:t>այմանագրիապահովում</w:t>
      </w:r>
      <w:r w:rsidR="0067229B" w:rsidRPr="00AE2768">
        <w:rPr>
          <w:rFonts w:ascii="GHEA Grapalat" w:hAnsi="GHEA Grapalat" w:cs="Sylfaen"/>
          <w:sz w:val="20"/>
          <w:lang w:val="hy-AM"/>
        </w:rPr>
        <w:t>ները</w:t>
      </w:r>
      <w:r w:rsidR="00096865" w:rsidRPr="00AE2768">
        <w:rPr>
          <w:rFonts w:ascii="GHEA Grapalat" w:hAnsi="GHEA Grapalat" w:cs="Sylfaen"/>
          <w:sz w:val="20"/>
          <w:lang w:val="ru-RU"/>
        </w:rPr>
        <w:t>ներկայացնելուպահանջիհիմանվրա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այնստանալուօրվանից</w:t>
      </w:r>
      <w:r w:rsidR="00B413A8" w:rsidRPr="00AE2768">
        <w:rPr>
          <w:rFonts w:ascii="GHEA Grapalat" w:hAnsi="GHEA Grapalat" w:cs="Sylfaen"/>
          <w:sz w:val="20"/>
          <w:lang w:val="af-ZA"/>
        </w:rPr>
        <w:t>10</w:t>
      </w:r>
      <w:r w:rsidR="00F96621" w:rsidRPr="00AE2768">
        <w:rPr>
          <w:rFonts w:ascii="GHEA Grapalat" w:hAnsi="GHEA Grapalat" w:cs="Sylfaen"/>
          <w:sz w:val="20"/>
          <w:lang w:val="af-ZA"/>
        </w:rPr>
        <w:t xml:space="preserve">, իսկ կնքվելիք պայմանագրով կանխավճար նախատեսված լինելու դեպքում 15  </w:t>
      </w:r>
      <w:r w:rsidR="00B413A8" w:rsidRPr="00AE2768">
        <w:rPr>
          <w:rFonts w:ascii="GHEA Grapalat" w:hAnsi="GHEA Grapalat" w:cs="Sylfaen"/>
          <w:sz w:val="20"/>
          <w:lang w:val="af-ZA"/>
        </w:rPr>
        <w:t xml:space="preserve">աշխատանքային </w:t>
      </w:r>
      <w:r w:rsidR="00096865" w:rsidRPr="00AE2768">
        <w:rPr>
          <w:rFonts w:ascii="GHEA Grapalat" w:hAnsi="GHEA Grapalat" w:cs="Sylfaen"/>
          <w:sz w:val="20"/>
          <w:lang w:val="ru-RU"/>
        </w:rPr>
        <w:t>օրվաընթացքում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ընտրվածմասնակիցըպարտավորէներկայացնել</w:t>
      </w:r>
      <w:r w:rsidR="00D33205" w:rsidRPr="00AE2768">
        <w:rPr>
          <w:rFonts w:ascii="GHEA Grapalat" w:hAnsi="GHEA Grapalat" w:cs="Sylfaen"/>
          <w:sz w:val="20"/>
          <w:lang w:val="hy-AM"/>
        </w:rPr>
        <w:t>որակավորմանև</w:t>
      </w:r>
      <w:r w:rsidR="00096865" w:rsidRPr="00AE2768">
        <w:rPr>
          <w:rFonts w:ascii="GHEA Grapalat" w:hAnsi="GHEA Grapalat" w:cs="Sylfaen"/>
          <w:sz w:val="20"/>
          <w:lang w:val="ru-RU"/>
        </w:rPr>
        <w:t>պայմանագրիապահովում</w:t>
      </w:r>
      <w:r w:rsidR="0067229B" w:rsidRPr="00AE2768">
        <w:rPr>
          <w:rFonts w:ascii="GHEA Grapalat" w:hAnsi="GHEA Grapalat" w:cs="Sylfaen"/>
          <w:sz w:val="20"/>
          <w:lang w:val="hy-AM"/>
        </w:rPr>
        <w:t>ներ</w:t>
      </w:r>
      <w:r w:rsidR="004D5671" w:rsidRPr="00AE2768">
        <w:rPr>
          <w:rFonts w:ascii="GHEA Grapalat" w:hAnsi="GHEA Grapalat" w:cs="Sylfaen"/>
          <w:sz w:val="20"/>
          <w:lang w:val="ru-RU"/>
        </w:rPr>
        <w:t>։</w:t>
      </w:r>
      <w:r w:rsidR="00096865" w:rsidRPr="00AE2768">
        <w:rPr>
          <w:rFonts w:ascii="GHEA Grapalat" w:hAnsi="GHEA Grapalat" w:cs="Sylfaen"/>
          <w:sz w:val="20"/>
          <w:lang w:val="ru-RU"/>
        </w:rPr>
        <w:t>Ընտրվածմասնակցիհետպայմանագիրկնքվումէ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եթեվերջինսներկայացնումէ</w:t>
      </w:r>
      <w:r w:rsidR="008A3C43" w:rsidRPr="00AE2768">
        <w:rPr>
          <w:rFonts w:ascii="GHEA Grapalat" w:hAnsi="GHEA Grapalat" w:cs="Sylfaen"/>
          <w:sz w:val="20"/>
          <w:lang w:val="hy-AM"/>
        </w:rPr>
        <w:t>որակավորման և</w:t>
      </w:r>
      <w:r w:rsidR="00096865" w:rsidRPr="00AE2768">
        <w:rPr>
          <w:rFonts w:ascii="GHEA Grapalat" w:hAnsi="GHEA Grapalat" w:cs="Sylfaen"/>
          <w:sz w:val="20"/>
          <w:lang w:val="ru-RU"/>
        </w:rPr>
        <w:t>պայմանագրիապահովում</w:t>
      </w:r>
      <w:r w:rsidR="0067229B" w:rsidRPr="00AE2768">
        <w:rPr>
          <w:rFonts w:ascii="GHEA Grapalat" w:hAnsi="GHEA Grapalat" w:cs="Sylfaen"/>
          <w:sz w:val="20"/>
          <w:lang w:val="hy-AM"/>
        </w:rPr>
        <w:t>ներ</w:t>
      </w:r>
      <w:r w:rsidR="00F96621" w:rsidRPr="00AE2768">
        <w:rPr>
          <w:rFonts w:ascii="GHEA Grapalat" w:hAnsi="GHEA Grapalat" w:cs="Sylfaen"/>
          <w:sz w:val="20"/>
        </w:rPr>
        <w:t>ը</w:t>
      </w:r>
      <w:r w:rsidR="004D5671" w:rsidRPr="00AE2768">
        <w:rPr>
          <w:rFonts w:ascii="GHEA Grapalat" w:hAnsi="GHEA Grapalat" w:cs="Sylfaen"/>
          <w:sz w:val="20"/>
          <w:lang w:val="ru-RU"/>
        </w:rPr>
        <w:t>։</w:t>
      </w:r>
    </w:p>
    <w:p w:rsidR="00CF12EE" w:rsidRPr="00941FCE" w:rsidRDefault="00AD6D6A" w:rsidP="00CF12EE">
      <w:pPr>
        <w:ind w:firstLine="567"/>
        <w:jc w:val="both"/>
        <w:rPr>
          <w:rFonts w:ascii="GHEA Grapalat" w:hAnsi="GHEA Grapalat" w:cs="Arial"/>
          <w:color w:val="FF0000"/>
          <w:sz w:val="20"/>
          <w:lang w:val="af-ZA"/>
        </w:rPr>
      </w:pPr>
      <w:r w:rsidRPr="00941FCE">
        <w:rPr>
          <w:rFonts w:ascii="GHEA Grapalat" w:hAnsi="GHEA Grapalat" w:cs="Sylfaen"/>
          <w:color w:val="FF0000"/>
          <w:sz w:val="20"/>
          <w:lang w:val="hy-AM"/>
        </w:rPr>
        <w:t>10.2</w:t>
      </w:r>
      <w:r w:rsidR="0074145B" w:rsidRPr="00941FCE">
        <w:rPr>
          <w:rFonts w:ascii="GHEA Grapalat" w:hAnsi="GHEA Grapalat" w:cs="Sylfaen"/>
          <w:color w:val="FF0000"/>
          <w:sz w:val="20"/>
        </w:rPr>
        <w:t>Որակավորմանապահովմանչափըհավասարէընտրվածմասնակցիգնայինառաջարկիչափին</w:t>
      </w:r>
      <w:r w:rsidR="0074145B"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Որակավորմանապահովումըներկայացվումէ</w:t>
      </w:r>
      <w:r w:rsidR="00941FCE" w:rsidRPr="00941FCE">
        <w:rPr>
          <w:rFonts w:ascii="GHEA Grapalat" w:hAnsi="GHEA Grapalat" w:cs="Sylfaen"/>
          <w:color w:val="FF0000"/>
          <w:sz w:val="20"/>
          <w:szCs w:val="20"/>
        </w:rPr>
        <w:t>միակողմանիհաստատվածհայտարարության՝տուժանքի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հավելված</w:t>
      </w:r>
      <w:r w:rsidR="00941FCE" w:rsidRPr="00941FCE">
        <w:rPr>
          <w:rFonts w:ascii="GHEA Grapalat" w:hAnsi="GHEA Grapalat" w:cs="Sylfaen"/>
          <w:color w:val="FF0000"/>
          <w:sz w:val="20"/>
          <w:szCs w:val="20"/>
          <w:lang w:val="af-ZA"/>
        </w:rPr>
        <w:t xml:space="preserve"> 4.1) </w:t>
      </w:r>
      <w:r w:rsidR="00941FCE" w:rsidRPr="00941FCE">
        <w:rPr>
          <w:rFonts w:ascii="GHEA Grapalat" w:hAnsi="GHEA Grapalat" w:cs="Sylfaen"/>
          <w:color w:val="FF0000"/>
          <w:sz w:val="20"/>
          <w:szCs w:val="20"/>
        </w:rPr>
        <w:t>կամկանխիկփողիձևով</w:t>
      </w:r>
      <w:r w:rsidR="00F96621" w:rsidRPr="00941FCE">
        <w:rPr>
          <w:rFonts w:ascii="GHEA Grapalat" w:hAnsi="GHEA Grapalat" w:cs="Sylfaen"/>
          <w:color w:val="FF0000"/>
          <w:sz w:val="20"/>
        </w:rPr>
        <w:t>որ</w:t>
      </w:r>
      <w:r w:rsidR="00DF68A6" w:rsidRPr="00941FCE">
        <w:rPr>
          <w:rFonts w:ascii="GHEA Grapalat" w:hAnsi="GHEA Grapalat" w:cs="Sylfaen"/>
          <w:color w:val="FF0000"/>
          <w:sz w:val="20"/>
        </w:rPr>
        <w:t>ըպետքէվավերլինիառնվազնմինչևպայմանագրիկատարմանարդյունքըպատվիրատուիցկողմիցամբողջականընդունվելուօրվանհաջորդող</w:t>
      </w:r>
      <w:r w:rsidR="00CF12EE" w:rsidRPr="00941FCE">
        <w:rPr>
          <w:rFonts w:ascii="GHEA Grapalat" w:hAnsi="GHEA Grapalat" w:cs="Sylfaen"/>
          <w:color w:val="FF0000"/>
          <w:sz w:val="20"/>
          <w:lang w:val="af-ZA"/>
        </w:rPr>
        <w:t>20</w:t>
      </w:r>
      <w:r w:rsidR="00DF68A6" w:rsidRPr="00941FCE">
        <w:rPr>
          <w:rFonts w:ascii="GHEA Grapalat" w:hAnsi="GHEA Grapalat" w:cs="Sylfaen"/>
          <w:color w:val="FF0000"/>
          <w:sz w:val="20"/>
          <w:lang w:val="af-ZA"/>
        </w:rPr>
        <w:t>-</w:t>
      </w:r>
      <w:r w:rsidR="00DF68A6" w:rsidRPr="00941FCE">
        <w:rPr>
          <w:rFonts w:ascii="GHEA Grapalat" w:hAnsi="GHEA Grapalat" w:cs="Sylfaen"/>
          <w:color w:val="FF0000"/>
          <w:sz w:val="20"/>
        </w:rPr>
        <w:t>րդ</w:t>
      </w:r>
      <w:r w:rsidR="00A558B9" w:rsidRPr="00941FCE">
        <w:rPr>
          <w:rFonts w:ascii="GHEA Grapalat" w:hAnsi="GHEA Grapalat" w:cs="Sylfaen"/>
          <w:color w:val="FF0000"/>
          <w:sz w:val="20"/>
        </w:rPr>
        <w:t>աշխատանքային</w:t>
      </w:r>
      <w:r w:rsidR="00DF68A6" w:rsidRPr="00941FCE">
        <w:rPr>
          <w:rFonts w:ascii="GHEA Grapalat" w:hAnsi="GHEA Grapalat" w:cs="Sylfaen"/>
          <w:color w:val="FF0000"/>
          <w:sz w:val="20"/>
        </w:rPr>
        <w:t>օրը</w:t>
      </w:r>
      <w:r w:rsidR="00F96621" w:rsidRPr="00941FCE">
        <w:rPr>
          <w:rFonts w:ascii="GHEA Grapalat" w:hAnsi="GHEA Grapalat" w:cs="Arial"/>
          <w:color w:val="FF0000"/>
          <w:sz w:val="20"/>
        </w:rPr>
        <w:t>ներառյալ</w:t>
      </w:r>
      <w:r w:rsidR="00ED01B4" w:rsidRPr="00941FCE">
        <w:rPr>
          <w:rFonts w:ascii="GHEA Grapalat" w:hAnsi="GHEA Grapalat" w:cs="Arial"/>
          <w:color w:val="FF0000"/>
          <w:sz w:val="20"/>
          <w:lang w:val="af-ZA"/>
        </w:rPr>
        <w:t>:</w:t>
      </w:r>
      <w:r w:rsidR="00ED01B4" w:rsidRPr="00941FCE">
        <w:rPr>
          <w:rStyle w:val="af6"/>
          <w:rFonts w:ascii="GHEA Grapalat" w:hAnsi="GHEA Grapalat" w:cs="Arial"/>
          <w:color w:val="FF0000"/>
          <w:sz w:val="20"/>
        </w:rPr>
        <w:footnoteReference w:id="4"/>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rPr>
        <w:t>Եթե</w:t>
      </w:r>
      <w:r w:rsidRPr="00AE2768">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00A17" w:rsidRDefault="00281740" w:rsidP="00281740">
      <w:pPr>
        <w:ind w:firstLine="567"/>
        <w:jc w:val="both"/>
        <w:rPr>
          <w:rFonts w:ascii="GHEA Grapalat" w:hAnsi="GHEA Grapalat" w:cs="Sylfaen"/>
          <w:color w:val="FF0000"/>
          <w:sz w:val="20"/>
          <w:vertAlign w:val="superscript"/>
          <w:lang w:val="hy-AM"/>
        </w:rPr>
      </w:pPr>
      <w:r w:rsidRPr="00AE2768">
        <w:rPr>
          <w:rFonts w:ascii="GHEA Grapalat" w:hAnsi="GHEA Grapalat" w:cs="Sylfaen"/>
          <w:sz w:val="20"/>
          <w:lang w:val="hy-AM"/>
        </w:rPr>
        <w:t>10.3. Պայմանագրիապահովմանչափըկազմումէ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պայմանագրիգնի</w:t>
      </w:r>
      <w:r w:rsidRPr="00AE2768">
        <w:rPr>
          <w:rFonts w:ascii="GHEA Grapalat" w:hAnsi="GHEA Grapalat" w:cs="Sylfaen"/>
          <w:sz w:val="20"/>
          <w:lang w:val="af-ZA"/>
        </w:rPr>
        <w:t xml:space="preserve"> 10</w:t>
      </w:r>
      <w:r w:rsidRPr="00AE2768">
        <w:rPr>
          <w:rFonts w:ascii="GHEA Grapalat" w:hAnsi="GHEA Grapalat" w:cs="Sylfaen"/>
          <w:sz w:val="20"/>
          <w:lang w:val="hy-AM"/>
        </w:rPr>
        <w:t>տոկոսը:</w:t>
      </w:r>
      <w:r w:rsidR="00501A05" w:rsidRPr="00AE2768">
        <w:rPr>
          <w:rFonts w:ascii="GHEA Grapalat" w:hAnsi="GHEA Grapalat" w:cs="Sylfaen"/>
          <w:sz w:val="20"/>
          <w:lang w:val="hy-AM"/>
        </w:rPr>
        <w:t xml:space="preserve"> Պայմանագրի ապահովումը ներկայացվում է </w:t>
      </w:r>
      <w:r w:rsidR="00200A17" w:rsidRPr="00200A17">
        <w:rPr>
          <w:rFonts w:ascii="GHEA Grapalat" w:hAnsi="GHEA Grapalat" w:cs="Sylfaen"/>
          <w:color w:val="FF0000"/>
          <w:sz w:val="20"/>
          <w:szCs w:val="20"/>
          <w:lang w:val="hy-AM"/>
        </w:rPr>
        <w:t>միակողմանի հաստատված հայտարարության՝ տուժանքի (հավելված 5.1) կամ կանխիկ փողի ձևով</w:t>
      </w:r>
      <w:r w:rsidR="00501A05" w:rsidRPr="00200A17">
        <w:rPr>
          <w:rFonts w:ascii="GHEA Grapalat" w:hAnsi="GHEA Grapalat" w:cs="Sylfaen"/>
          <w:color w:val="FF0000"/>
          <w:sz w:val="20"/>
          <w:szCs w:val="20"/>
          <w:lang w:val="hy-AM"/>
        </w:rPr>
        <w:t>:</w:t>
      </w:r>
      <w:r w:rsidR="00C27455" w:rsidRPr="00200A17">
        <w:rPr>
          <w:rFonts w:ascii="GHEA Grapalat" w:hAnsi="GHEA Grapalat" w:cs="Sylfaen"/>
          <w:color w:val="FF0000"/>
          <w:sz w:val="20"/>
          <w:vertAlign w:val="superscript"/>
          <w:lang w:val="hy-AM"/>
        </w:rPr>
        <w:t>13</w:t>
      </w:r>
    </w:p>
    <w:p w:rsidR="00F562EA" w:rsidRPr="00AE2768" w:rsidRDefault="00F562EA" w:rsidP="00F562EA">
      <w:pPr>
        <w:ind w:firstLine="567"/>
        <w:jc w:val="both"/>
        <w:rPr>
          <w:rFonts w:ascii="GHEA Grapalat" w:hAnsi="GHEA Grapalat" w:cs="Arial"/>
          <w:sz w:val="20"/>
          <w:lang w:val="hy-AM"/>
        </w:rPr>
      </w:pPr>
      <w:r w:rsidRPr="000D08B4">
        <w:rPr>
          <w:rFonts w:ascii="GHEA Grapalat" w:hAnsi="GHEA Grapalat" w:cs="Arial"/>
          <w:sz w:val="20"/>
          <w:lang w:val="hy-AM"/>
        </w:rPr>
        <w:t xml:space="preserve">Եթե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0D08B4">
        <w:rPr>
          <w:rFonts w:ascii="GHEA Grapalat" w:hAnsi="GHEA Grapalat" w:cs="Arial"/>
          <w:sz w:val="20"/>
          <w:lang w:val="hy-AM"/>
        </w:rPr>
        <w:t xml:space="preserve">պայմանագրի </w:t>
      </w:r>
      <w:r w:rsidRPr="00AE2768">
        <w:rPr>
          <w:rFonts w:ascii="GHEA Grapalat" w:hAnsi="GHEA Grapalat" w:cs="Arial"/>
          <w:sz w:val="20"/>
          <w:lang w:val="hy-AM"/>
        </w:rPr>
        <w:t>ապահովումը ներկայացվում է բանկային երաշխիքի ձևով՝ պայմանագրի ընդհանուր գնի չափով:</w:t>
      </w:r>
    </w:p>
    <w:p w:rsidR="00281740" w:rsidRPr="00200A17" w:rsidRDefault="00281740" w:rsidP="00281740">
      <w:pPr>
        <w:ind w:firstLine="567"/>
        <w:jc w:val="both"/>
        <w:rPr>
          <w:rFonts w:ascii="GHEA Grapalat" w:hAnsi="GHEA Grapalat"/>
          <w:color w:val="FF0000"/>
          <w:sz w:val="20"/>
          <w:szCs w:val="20"/>
          <w:lang w:val="hy-AM"/>
        </w:rPr>
      </w:pPr>
      <w:r w:rsidRPr="00200A17">
        <w:rPr>
          <w:rFonts w:ascii="GHEA Grapalat" w:hAnsi="GHEA Grapalat" w:cs="Sylfaen"/>
          <w:color w:val="FF0000"/>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00A17">
        <w:rPr>
          <w:rFonts w:ascii="GHEA Grapalat" w:hAnsi="GHEA Grapalat" w:cs="Sylfaen"/>
          <w:color w:val="FF0000"/>
          <w:sz w:val="20"/>
          <w:lang w:val="hy-AM"/>
        </w:rPr>
        <w:t xml:space="preserve">ամբողջական կատարման վերջին օրվան հաջորդող </w:t>
      </w:r>
      <w:r w:rsidRPr="00200A17">
        <w:rPr>
          <w:rFonts w:ascii="GHEA Grapalat" w:hAnsi="GHEA Grapalat" w:cs="Sylfaen"/>
          <w:color w:val="FF0000"/>
          <w:sz w:val="20"/>
          <w:lang w:val="hy-AM"/>
        </w:rPr>
        <w:t xml:space="preserve">20-րդ </w:t>
      </w:r>
      <w:r w:rsidR="00A558B9" w:rsidRPr="00200A17">
        <w:rPr>
          <w:rFonts w:ascii="GHEA Grapalat" w:hAnsi="GHEA Grapalat" w:cs="Sylfaen"/>
          <w:color w:val="FF0000"/>
          <w:sz w:val="20"/>
          <w:lang w:val="hy-AM"/>
        </w:rPr>
        <w:t>աշխատանքային</w:t>
      </w:r>
      <w:r w:rsidRPr="00200A17">
        <w:rPr>
          <w:rFonts w:ascii="GHEA Grapalat" w:hAnsi="GHEA Grapalat" w:cs="Sylfaen"/>
          <w:color w:val="FF0000"/>
          <w:sz w:val="20"/>
          <w:lang w:val="hy-AM"/>
        </w:rPr>
        <w:t xml:space="preserve"> օրը ներառյալ:</w:t>
      </w:r>
      <w:r w:rsidRPr="00200A17">
        <w:rPr>
          <w:rFonts w:ascii="GHEA Grapalat" w:hAnsi="GHEA Grapalat"/>
          <w:color w:val="FF0000"/>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E2768" w:rsidRDefault="00281740" w:rsidP="00281740">
      <w:pPr>
        <w:ind w:firstLine="567"/>
        <w:jc w:val="both"/>
        <w:rPr>
          <w:rFonts w:ascii="GHEA Grapalat" w:hAnsi="GHEA Grapalat" w:cs="Arial"/>
          <w:sz w:val="20"/>
          <w:lang w:val="hy-AM"/>
        </w:rPr>
      </w:pPr>
      <w:r w:rsidRPr="00AE2768">
        <w:rPr>
          <w:rFonts w:ascii="GHEA Grapalat" w:hAnsi="GHEA Grapalat"/>
          <w:sz w:val="20"/>
          <w:szCs w:val="20"/>
          <w:lang w:val="hy-AM"/>
        </w:rPr>
        <w:t>Կանխիկփողիձևովներկայացված</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C27455" w:rsidRDefault="00281740" w:rsidP="00F96621">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00441C20" w:rsidRPr="00C27455">
        <w:rPr>
          <w:rFonts w:ascii="GHEA Grapalat" w:hAnsi="GHEA Grapalat" w:cs="Arial"/>
          <w:sz w:val="20"/>
          <w:lang w:val="hy-AM"/>
        </w:rPr>
        <w:t>Ե</w:t>
      </w:r>
      <w:r w:rsidR="00F96621" w:rsidRPr="00C27455">
        <w:rPr>
          <w:rFonts w:ascii="GHEA Grapalat" w:hAnsi="GHEA Grapalat"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sidR="00F96621" w:rsidRPr="00C27455">
        <w:rPr>
          <w:rFonts w:ascii="GHEA Grapalat" w:hAnsi="GHEA Grapalat" w:cs="Arial"/>
          <w:sz w:val="20"/>
          <w:lang w:val="hy-AM"/>
        </w:rPr>
        <w:lastRenderedPageBreak/>
        <w:t xml:space="preserve">ապա </w:t>
      </w:r>
      <w:r w:rsidRPr="00C27455">
        <w:rPr>
          <w:rFonts w:ascii="GHEA Grapalat" w:hAnsi="GHEA Grapalat" w:cs="Arial"/>
          <w:sz w:val="20"/>
          <w:lang w:val="hy-AM"/>
        </w:rPr>
        <w:t xml:space="preserve">որակավորման և պայմանագրի ապահովումները ներկայացվում են </w:t>
      </w:r>
      <w:r w:rsidR="00F96621" w:rsidRPr="00C2745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27455">
        <w:rPr>
          <w:rFonts w:ascii="GHEA Grapalat" w:hAnsi="GHEA Grapalat" w:cs="Arial"/>
          <w:sz w:val="20"/>
          <w:lang w:val="hy-AM"/>
        </w:rPr>
        <w:t>՝</w:t>
      </w:r>
    </w:p>
    <w:p w:rsidR="00F96621" w:rsidRPr="00C27455" w:rsidRDefault="00281740" w:rsidP="00F96621">
      <w:pPr>
        <w:ind w:firstLine="567"/>
        <w:jc w:val="both"/>
        <w:rPr>
          <w:rFonts w:ascii="GHEA Grapalat" w:hAnsi="GHEA Grapalat" w:cs="Arial"/>
          <w:sz w:val="20"/>
          <w:lang w:val="hy-AM"/>
        </w:rPr>
      </w:pPr>
      <w:r w:rsidRPr="00C27455">
        <w:rPr>
          <w:rFonts w:ascii="GHEA Grapalat" w:hAnsi="GHEA Grapalat" w:cs="Arial"/>
          <w:sz w:val="20"/>
          <w:lang w:val="hy-AM"/>
        </w:rPr>
        <w:t>-</w:t>
      </w:r>
      <w:r w:rsidR="00F96621"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C27455">
        <w:rPr>
          <w:rFonts w:ascii="GHEA Grapalat" w:hAnsi="GHEA Grapalat" w:cs="Arial"/>
          <w:sz w:val="20"/>
          <w:lang w:val="hy-AM"/>
        </w:rPr>
        <w:t xml:space="preserve">մասով </w:t>
      </w:r>
      <w:r w:rsidR="00F96621" w:rsidRPr="00C27455">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C27455">
        <w:rPr>
          <w:rFonts w:ascii="GHEA Grapalat" w:hAnsi="GHEA Grapalat" w:cs="Arial"/>
          <w:sz w:val="20"/>
          <w:lang w:val="hy-AM"/>
        </w:rPr>
        <w:t>՝</w:t>
      </w:r>
      <w:r w:rsidR="00F96621" w:rsidRPr="00C27455">
        <w:rPr>
          <w:rFonts w:ascii="GHEA Grapalat" w:hAnsi="GHEA Grapalat" w:cs="Arial"/>
          <w:sz w:val="20"/>
          <w:lang w:val="hy-AM"/>
        </w:rPr>
        <w:t xml:space="preserve"> միակողմանի հաստատված հայտարարության` տուժանքի կամ կանխիկ փողի ձևով: </w:t>
      </w:r>
    </w:p>
    <w:p w:rsidR="00F96621" w:rsidRPr="00AE2768" w:rsidRDefault="00F96621" w:rsidP="00F96621">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hy-AM"/>
        </w:rPr>
        <w:t>փողիձևովներկայացված</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505AD4" w:rsidRPr="00AE2768" w:rsidRDefault="00F96621" w:rsidP="00EF3662">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00543250"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030D40" w:rsidRPr="00AE2768">
        <w:rPr>
          <w:rFonts w:ascii="GHEA Grapalat" w:hAnsi="GHEA Grapalat" w:cs="Sylfaen"/>
          <w:sz w:val="20"/>
          <w:lang w:val="hy-AM"/>
        </w:rPr>
        <w:t>10</w:t>
      </w:r>
      <w:r w:rsidR="00CA1C11" w:rsidRPr="00AE2768">
        <w:rPr>
          <w:rFonts w:ascii="GHEA Grapalat" w:hAnsi="GHEA Grapalat" w:cs="Sylfaen"/>
          <w:sz w:val="20"/>
          <w:lang w:val="af-ZA"/>
        </w:rPr>
        <w:t>.</w:t>
      </w:r>
      <w:r w:rsidR="00F562EA" w:rsidRPr="00AE2768">
        <w:rPr>
          <w:rFonts w:ascii="GHEA Grapalat" w:hAnsi="GHEA Grapalat" w:cs="Sylfaen"/>
          <w:sz w:val="20"/>
          <w:lang w:val="af-ZA"/>
        </w:rPr>
        <w:t>5</w:t>
      </w:r>
      <w:r w:rsidR="00CA1C11" w:rsidRPr="00AE2768">
        <w:rPr>
          <w:rFonts w:ascii="GHEA Grapalat" w:hAnsi="GHEA Grapalat" w:cs="Sylfaen"/>
          <w:sz w:val="20"/>
          <w:lang w:val="hy-AM"/>
        </w:rPr>
        <w:t>Պայմանագրով</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ատվիրատուիկողմիցկանխավճարհատկացվելուպայմաննախատեսվելուդեպքումընտրվածմասնակիցը</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ատվիրատուինէներկայացնում</w:t>
      </w:r>
      <w:r w:rsidR="00B11B38" w:rsidRPr="00AE2768">
        <w:rPr>
          <w:rFonts w:ascii="GHEA Grapalat" w:hAnsi="GHEA Grapalat" w:cs="Sylfaen"/>
          <w:sz w:val="20"/>
          <w:lang w:val="af-ZA"/>
        </w:rPr>
        <w:t xml:space="preserve">նաև </w:t>
      </w:r>
      <w:r w:rsidR="00CA1C11" w:rsidRPr="00AE2768">
        <w:rPr>
          <w:rFonts w:ascii="GHEA Grapalat" w:hAnsi="GHEA Grapalat" w:cs="Sylfaen"/>
          <w:sz w:val="20"/>
          <w:lang w:val="hy-AM"/>
        </w:rPr>
        <w:t>կանխավճարիապահովում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կանխավճարիչափով</w:t>
      </w:r>
      <w:r w:rsidR="00CA1C11" w:rsidRPr="00AE2768">
        <w:rPr>
          <w:rFonts w:ascii="GHEA Grapalat" w:hAnsi="GHEA Grapalat" w:cs="Sylfaen"/>
          <w:sz w:val="20"/>
          <w:lang w:val="af-ZA"/>
        </w:rPr>
        <w:t xml:space="preserve">, </w:t>
      </w:r>
      <w:r w:rsidR="00B413A8" w:rsidRPr="00AE2768">
        <w:rPr>
          <w:rFonts w:ascii="GHEA Grapalat" w:hAnsi="GHEA Grapalat" w:cs="Sylfaen"/>
          <w:sz w:val="20"/>
          <w:lang w:val="af-ZA"/>
        </w:rPr>
        <w:t xml:space="preserve">բանկային </w:t>
      </w:r>
      <w:r w:rsidR="00CA1C11" w:rsidRPr="00AE2768">
        <w:rPr>
          <w:rFonts w:ascii="GHEA Grapalat" w:hAnsi="GHEA Grapalat" w:cs="Sylfaen"/>
          <w:sz w:val="20"/>
          <w:lang w:val="hy-AM"/>
        </w:rPr>
        <w:t>երաշխիքիձևով</w:t>
      </w:r>
      <w:r w:rsidR="003A0A31" w:rsidRPr="00AE2768">
        <w:rPr>
          <w:rFonts w:ascii="GHEA Grapalat" w:hAnsi="GHEA Grapalat" w:cs="Sylfaen"/>
          <w:sz w:val="20"/>
          <w:lang w:val="hy-AM"/>
        </w:rPr>
        <w:t>:</w:t>
      </w:r>
    </w:p>
    <w:p w:rsidR="00F02DBC" w:rsidRPr="00AE2768" w:rsidRDefault="00030D40" w:rsidP="00EF3662">
      <w:pPr>
        <w:ind w:firstLine="567"/>
        <w:jc w:val="both"/>
        <w:rPr>
          <w:rFonts w:ascii="GHEA Grapalat" w:hAnsi="GHEA Grapalat" w:cs="Sylfaen"/>
          <w:sz w:val="20"/>
          <w:lang w:val="af-ZA"/>
        </w:rPr>
      </w:pPr>
      <w:r w:rsidRPr="00AE2768">
        <w:rPr>
          <w:rFonts w:ascii="GHEA Grapalat" w:hAnsi="GHEA Grapalat" w:cs="Sylfaen"/>
          <w:sz w:val="20"/>
          <w:lang w:val="af-ZA"/>
        </w:rPr>
        <w:t>10</w:t>
      </w:r>
      <w:r w:rsidR="005162B1" w:rsidRPr="00AE2768">
        <w:rPr>
          <w:rFonts w:ascii="GHEA Grapalat" w:hAnsi="GHEA Grapalat" w:cs="Sylfaen"/>
          <w:sz w:val="20"/>
          <w:lang w:val="af-ZA"/>
        </w:rPr>
        <w:t>.</w:t>
      </w:r>
      <w:r w:rsidR="00F02DBC" w:rsidRPr="00AE2768">
        <w:rPr>
          <w:rFonts w:ascii="GHEA Grapalat" w:hAnsi="GHEA Grapalat"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cs="Arial"/>
          <w:b/>
          <w:sz w:val="20"/>
          <w:lang w:val="af-ZA"/>
        </w:rPr>
      </w:pPr>
      <w:r w:rsidRPr="00AE2768">
        <w:rPr>
          <w:rFonts w:ascii="GHEA Grapalat" w:hAnsi="GHEA Grapalat"/>
          <w:b/>
          <w:sz w:val="20"/>
          <w:lang w:val="af-ZA"/>
        </w:rPr>
        <w:t>1</w:t>
      </w:r>
      <w:r w:rsidR="00030D40" w:rsidRPr="00AE2768">
        <w:rPr>
          <w:rFonts w:ascii="GHEA Grapalat" w:hAnsi="GHEA Grapalat"/>
          <w:b/>
          <w:sz w:val="20"/>
          <w:lang w:val="af-ZA"/>
        </w:rPr>
        <w:t>1</w:t>
      </w:r>
      <w:r w:rsidRPr="00AE2768">
        <w:rPr>
          <w:rFonts w:ascii="GHEA Grapalat" w:hAnsi="GHEA Grapalat"/>
          <w:b/>
          <w:sz w:val="20"/>
          <w:lang w:val="af-ZA"/>
        </w:rPr>
        <w:t xml:space="preserve">. </w:t>
      </w:r>
      <w:r w:rsidRPr="00AE2768">
        <w:rPr>
          <w:rFonts w:ascii="GHEA Grapalat" w:hAnsi="GHEA Grapalat" w:cs="Sylfaen"/>
          <w:b/>
          <w:sz w:val="20"/>
          <w:lang w:val="af-ZA"/>
        </w:rPr>
        <w:t>ԸՆԹԱՑԱԿԱՐԳԸՉԿԱՅԱՑԱԾՀԱՅՏԱՐԱՐԵԼԸ</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sz w:val="20"/>
          <w:lang w:val="af-ZA"/>
        </w:rPr>
        <w:t>1</w:t>
      </w:r>
      <w:r w:rsidR="00030D40" w:rsidRPr="00AE2768">
        <w:rPr>
          <w:rFonts w:ascii="GHEA Grapalat" w:hAnsi="GHEA Grapalat"/>
          <w:sz w:val="20"/>
          <w:lang w:val="af-ZA"/>
        </w:rPr>
        <w:t>1</w:t>
      </w:r>
      <w:r w:rsidRPr="00AE2768">
        <w:rPr>
          <w:rFonts w:ascii="GHEA Grapalat" w:hAnsi="GHEA Grapalat"/>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w:t>
      </w:r>
      <w:r w:rsidR="00A747D4" w:rsidRPr="00AE2768">
        <w:rPr>
          <w:rFonts w:ascii="GHEA Grapalat" w:hAnsi="GHEA Grapalat" w:cs="Sylfaen"/>
          <w:sz w:val="20"/>
          <w:lang w:val="af-ZA"/>
        </w:rPr>
        <w:t>7</w:t>
      </w:r>
      <w:r w:rsidRPr="00AE2768">
        <w:rPr>
          <w:rFonts w:ascii="GHEA Grapalat" w:hAnsi="GHEA Grapalat" w:cs="Sylfaen"/>
          <w:sz w:val="20"/>
          <w:lang w:val="af-ZA"/>
        </w:rPr>
        <w:t>-</w:t>
      </w:r>
      <w:r w:rsidRPr="00AE2768">
        <w:rPr>
          <w:rFonts w:ascii="GHEA Grapalat" w:hAnsi="GHEA Grapalat" w:cs="Sylfaen"/>
          <w:sz w:val="20"/>
          <w:lang w:val="ru-RU"/>
        </w:rPr>
        <w:t>րդհոդվածիհամաձայն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հանձնաժողովըսույնընթացակարգըչկայացածէհայտարարում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հայտերիցոչմեկըչիհամապատասխանումհրավերիպայմաններին</w:t>
      </w:r>
      <w:r w:rsidRPr="00AE2768">
        <w:rPr>
          <w:rFonts w:ascii="GHEA Grapalat" w:hAnsi="GHEA Grapalat" w:cs="Sylfaen"/>
          <w:sz w:val="20"/>
          <w:lang w:val="af-ZA"/>
        </w:rPr>
        <w:t>.</w:t>
      </w:r>
    </w:p>
    <w:p w:rsidR="00096865" w:rsidRPr="000D08B4" w:rsidRDefault="00096865" w:rsidP="00EF3662">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դադարումէգոյությունունենալգնմանպահանջը</w:t>
      </w:r>
      <w:r w:rsidR="00FF0FE2" w:rsidRPr="00AE2768">
        <w:rPr>
          <w:rFonts w:ascii="GHEA Grapalat" w:hAnsi="GHEA Grapalat" w:cs="Sylfaen"/>
          <w:sz w:val="20"/>
          <w:lang w:val="hy-AM"/>
        </w:rPr>
        <w:t>: Ընդ որում պ</w:t>
      </w:r>
      <w:r w:rsidR="00FF0FE2" w:rsidRPr="00AE2768">
        <w:rPr>
          <w:rFonts w:ascii="GHEA Grapalat" w:hAnsi="GHEA Grapalat"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այլպատվիրատուներիդեպքում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ընդհանուրկառավարումնիրականացնողլիազորվածմարմնիղեկավարի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իսկհիմնադրամներիդեպքումհոգաբարձուներիխորհրդիորոշմանհիմանվրա</w:t>
      </w:r>
      <w:r w:rsidR="00A10D1E" w:rsidRPr="00B14CEE">
        <w:rPr>
          <w:rStyle w:val="af6"/>
          <w:rFonts w:ascii="GHEA Grapalat" w:hAnsi="GHEA Grapalat" w:cs="Sylfaen"/>
          <w:color w:val="FFFFFF"/>
          <w:sz w:val="20"/>
        </w:rPr>
        <w:footnoteReference w:id="5"/>
      </w:r>
      <w:r w:rsidR="00FF0FE2" w:rsidRPr="00AE2768">
        <w:rPr>
          <w:rFonts w:ascii="GHEA Grapalat" w:hAnsi="GHEA Grapalat" w:cs="Sylfaen"/>
          <w:sz w:val="20"/>
          <w:lang w:val="hy-AM"/>
        </w:rPr>
        <w:t>:</w:t>
      </w:r>
      <w:r w:rsidR="004B7C30" w:rsidRPr="000D08B4">
        <w:rPr>
          <w:rFonts w:ascii="GHEA Grapalat" w:hAnsi="GHEA Grapalat" w:cs="Sylfaen"/>
          <w:sz w:val="20"/>
          <w:vertAlign w:val="superscript"/>
          <w:lang w:val="af-ZA"/>
        </w:rPr>
        <w:t>14</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ոչմիհայտչիներկայացվել</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պայմանագիրչիկնքվում</w:t>
      </w:r>
      <w:r w:rsidR="004D5671" w:rsidRPr="00AE2768">
        <w:rPr>
          <w:rFonts w:ascii="GHEA Grapalat" w:hAnsi="GHEA Grapalat" w:cs="Sylfaen"/>
          <w:sz w:val="20"/>
          <w:lang w:val="ru-RU"/>
        </w:rPr>
        <w:t>։</w:t>
      </w:r>
    </w:p>
    <w:p w:rsidR="00CA1C11" w:rsidRPr="00AE2768" w:rsidRDefault="00731D26" w:rsidP="00EF3662">
      <w:pPr>
        <w:ind w:firstLine="567"/>
        <w:jc w:val="both"/>
        <w:rPr>
          <w:rFonts w:ascii="GHEA Grapalat" w:hAnsi="GHEA Grapalat" w:cs="Sylfaen"/>
          <w:sz w:val="20"/>
          <w:lang w:val="af-ZA"/>
        </w:rPr>
      </w:pPr>
      <w:r w:rsidRPr="00AE2768">
        <w:rPr>
          <w:rFonts w:ascii="GHEA Grapalat" w:hAnsi="GHEA Grapalat" w:cs="Sylfaen"/>
          <w:sz w:val="20"/>
          <w:lang w:val="af-ZA"/>
        </w:rPr>
        <w:t>1</w:t>
      </w:r>
      <w:r w:rsidR="00030D40" w:rsidRPr="00AE2768">
        <w:rPr>
          <w:rFonts w:ascii="GHEA Grapalat" w:hAnsi="GHEA Grapalat" w:cs="Sylfaen"/>
          <w:sz w:val="20"/>
          <w:lang w:val="af-ZA"/>
        </w:rPr>
        <w:t>1</w:t>
      </w:r>
      <w:r w:rsidRPr="00AE2768">
        <w:rPr>
          <w:rFonts w:ascii="GHEA Grapalat" w:hAnsi="GHEA Grapalat" w:cs="Sylfaen"/>
          <w:sz w:val="20"/>
          <w:lang w:val="af-ZA"/>
        </w:rPr>
        <w:t>.2</w:t>
      </w:r>
      <w:r w:rsidR="00FE5743" w:rsidRPr="00AE2768">
        <w:rPr>
          <w:rFonts w:ascii="GHEA Grapalat" w:hAnsi="GHEA Grapalat" w:cs="Sylfaen"/>
          <w:sz w:val="20"/>
          <w:lang w:val="af-ZA"/>
        </w:rPr>
        <w:t xml:space="preserve"> Գ</w:t>
      </w:r>
      <w:r w:rsidR="00CA1C11" w:rsidRPr="00AE2768">
        <w:rPr>
          <w:rFonts w:ascii="GHEA Grapalat" w:hAnsi="GHEA Grapalat" w:cs="Sylfaen"/>
          <w:sz w:val="20"/>
          <w:lang w:val="ru-RU"/>
        </w:rPr>
        <w:t>նմանընթացակարգըչկայացածհայտարարվելու</w:t>
      </w:r>
      <w:r w:rsidR="00A747D4" w:rsidRPr="00AE2768">
        <w:rPr>
          <w:rFonts w:ascii="GHEA Grapalat" w:hAnsi="GHEA Grapalat" w:cs="Sylfaen"/>
          <w:sz w:val="20"/>
        </w:rPr>
        <w:t>նհաջորդողաշխատանքային</w:t>
      </w:r>
      <w:r w:rsidR="00CA1C11" w:rsidRPr="00AE2768">
        <w:rPr>
          <w:rFonts w:ascii="GHEA Grapalat" w:hAnsi="GHEA Grapalat" w:cs="Sylfaen"/>
          <w:sz w:val="20"/>
          <w:lang w:val="ru-RU"/>
        </w:rPr>
        <w:t>օրվաընթացքում</w:t>
      </w:r>
      <w:r w:rsidR="00CA1C11" w:rsidRPr="00AE2768">
        <w:rPr>
          <w:rFonts w:ascii="GHEA Grapalat" w:hAnsi="GHEA Grapalat" w:cs="Sylfaen"/>
          <w:sz w:val="20"/>
          <w:lang w:val="af-ZA"/>
        </w:rPr>
        <w:t xml:space="preserve">, </w:t>
      </w:r>
      <w:r w:rsidR="003A2BE0" w:rsidRPr="00AE2768">
        <w:rPr>
          <w:rFonts w:ascii="GHEA Grapalat" w:hAnsi="GHEA Grapalat" w:cs="Sylfaen"/>
          <w:sz w:val="20"/>
          <w:lang w:val="af-ZA"/>
        </w:rPr>
        <w:t>պ</w:t>
      </w:r>
      <w:r w:rsidR="00CA1C11" w:rsidRPr="00AE2768">
        <w:rPr>
          <w:rFonts w:ascii="GHEA Grapalat" w:hAnsi="GHEA Grapalat" w:cs="Sylfaen"/>
          <w:sz w:val="20"/>
          <w:lang w:val="ru-RU"/>
        </w:rPr>
        <w:t>ատվիրատուն</w:t>
      </w:r>
      <w:r w:rsidR="00A747D4" w:rsidRPr="00AE2768">
        <w:rPr>
          <w:rFonts w:ascii="GHEA Grapalat" w:hAnsi="GHEA Grapalat" w:cs="Sylfaen"/>
          <w:sz w:val="20"/>
          <w:lang w:val="af-ZA"/>
        </w:rPr>
        <w:t xml:space="preserve">տեղեկագրում </w:t>
      </w:r>
      <w:r w:rsidR="005F7C1D" w:rsidRPr="00AE2768">
        <w:rPr>
          <w:rFonts w:ascii="GHEA Grapalat" w:hAnsi="GHEA Grapalat" w:cs="Sylfaen"/>
          <w:sz w:val="20"/>
          <w:lang w:val="af-ZA"/>
        </w:rPr>
        <w:t xml:space="preserve">հրապարակում է </w:t>
      </w:r>
      <w:r w:rsidR="00CA1C11" w:rsidRPr="00AE2768">
        <w:rPr>
          <w:rFonts w:ascii="GHEA Grapalat" w:hAnsi="GHEA Grapalat" w:cs="Sylfaen"/>
          <w:sz w:val="20"/>
          <w:lang w:val="ru-RU"/>
        </w:rPr>
        <w:t>հայտարարություն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որումնշվումէգնմանընթացակարգըչկայացածհայտարարվելուհիմնավորումը։</w:t>
      </w:r>
    </w:p>
    <w:p w:rsidR="00CA1C11" w:rsidRPr="00AE2768" w:rsidRDefault="00CA1C11" w:rsidP="00EF3662">
      <w:pPr>
        <w:ind w:firstLine="567"/>
        <w:jc w:val="both"/>
        <w:rPr>
          <w:rFonts w:ascii="GHEA Grapalat" w:hAnsi="GHEA Grapalat" w:cs="Sylfaen"/>
          <w:sz w:val="20"/>
          <w:lang w:val="af-ZA"/>
        </w:rPr>
      </w:pPr>
    </w:p>
    <w:p w:rsidR="00096865" w:rsidRPr="00AE2768" w:rsidRDefault="00096865" w:rsidP="00EF3662">
      <w:pPr>
        <w:pStyle w:val="a3"/>
        <w:spacing w:line="240" w:lineRule="auto"/>
        <w:rPr>
          <w:rFonts w:ascii="GHEA Grapalat" w:hAnsi="GHEA Grapalat"/>
          <w:i w:val="0"/>
          <w:sz w:val="18"/>
          <w:szCs w:val="18"/>
          <w:u w:val="single"/>
          <w:lang w:val="af-ZA"/>
        </w:rPr>
      </w:pP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1</w:t>
      </w:r>
      <w:r w:rsidR="00375FD2" w:rsidRPr="00AE2768">
        <w:rPr>
          <w:rFonts w:ascii="GHEA Grapalat" w:hAnsi="GHEA Grapalat"/>
          <w:b/>
          <w:sz w:val="20"/>
          <w:lang w:val="af-ZA"/>
        </w:rPr>
        <w:t>2</w:t>
      </w:r>
      <w:r w:rsidRPr="00AE2768">
        <w:rPr>
          <w:rFonts w:ascii="GHEA Grapalat" w:hAnsi="GHEA Grapalat"/>
          <w:b/>
          <w:sz w:val="20"/>
          <w:lang w:val="af-ZA"/>
        </w:rPr>
        <w:t xml:space="preserve">. ԳՆՄԱՆ ԳՈՐԾԸՆԹԱՑԻ ՀԵՏ ԿԱՊՎԱԾ ԳՈՐԾՈՂՈՒԹՅՈՒՆՆԵՐԸ ԵՎ (ԿԱՄ) </w:t>
      </w: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ԻՐԱՎՈՒՆՔԸ ԵՎ ԿԱՐԳԸ</w:t>
      </w:r>
    </w:p>
    <w:p w:rsidR="00996C19" w:rsidRPr="00AE2768" w:rsidRDefault="00996C19" w:rsidP="00EF3662">
      <w:pPr>
        <w:jc w:val="center"/>
        <w:rPr>
          <w:rFonts w:ascii="GHEA Grapalat" w:hAnsi="GHEA Grapalat"/>
          <w:b/>
          <w:sz w:val="20"/>
          <w:lang w:val="af-ZA"/>
        </w:rPr>
      </w:pP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cs="Sylfaen"/>
          <w:sz w:val="20"/>
          <w:szCs w:val="20"/>
          <w:lang w:val="ru-RU"/>
        </w:rPr>
        <w:t>Յուրաքանչյուրանձիրավունքունիբողոքարկելու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հանձնաժողովիևգնումներիհետկապվածբողոքներքննողանձիգործողությունները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այդթվումբողոքի</w:t>
      </w:r>
      <w:r w:rsidRPr="00AE2768">
        <w:rPr>
          <w:rFonts w:ascii="GHEA Grapalat" w:hAnsi="GHEA Grapalat" w:cs="Sylfaen"/>
          <w:sz w:val="20"/>
          <w:szCs w:val="20"/>
        </w:rPr>
        <w:t>քննման</w:t>
      </w:r>
      <w:r w:rsidRPr="00AE2768">
        <w:rPr>
          <w:rFonts w:ascii="GHEA Grapalat" w:hAnsi="GHEA Grapalat" w:cs="Sylfaen"/>
          <w:sz w:val="20"/>
          <w:szCs w:val="20"/>
          <w:lang w:val="ru-RU"/>
        </w:rPr>
        <w:t>հետկապվածհարաբերություններըվարչականհարաբերություններչենևդրանքկարգավորվումենՀայաստանիՀանարապետությանքաղաքացիաիրավականհարաբերություններըկարգավորողօրենսդրությամբ։</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ՅուրաքանչյուրանձիրավունքունիՕրենքիհամաձայն</w:t>
      </w:r>
      <w:r w:rsidRPr="00AE2768">
        <w:rPr>
          <w:rFonts w:ascii="GHEA Grapalat" w:hAnsi="GHEA Grapalat" w:cs="Sylfaen"/>
          <w:sz w:val="20"/>
          <w:szCs w:val="20"/>
          <w:lang w:val="af-ZA"/>
        </w:rPr>
        <w:t>`</w:t>
      </w:r>
    </w:p>
    <w:p w:rsidR="00B027EF"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նախքանպայմանագրիկնքումըբողոքարկելու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ատվիրատուիևհանձնաժողովիգործողությունները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որոշումներըգնումներիհետկապվածբողոքներքննողանձին</w:t>
      </w:r>
      <w:r w:rsidR="00B027EF" w:rsidRPr="00AE2768">
        <w:rPr>
          <w:rFonts w:ascii="GHEA Grapalat" w:hAnsi="GHEA Grapalat" w:cs="Sylfaen"/>
          <w:sz w:val="20"/>
          <w:szCs w:val="20"/>
          <w:lang w:val="af-ZA"/>
        </w:rPr>
        <w:t>:</w:t>
      </w:r>
    </w:p>
    <w:p w:rsidR="00B027EF" w:rsidRPr="00AE2768" w:rsidRDefault="00B027EF" w:rsidP="00B027EF">
      <w:pPr>
        <w:ind w:firstLine="567"/>
        <w:jc w:val="both"/>
        <w:rPr>
          <w:rFonts w:ascii="GHEA Grapalat" w:hAnsi="GHEA Grapalat" w:cs="Sylfaen"/>
          <w:sz w:val="20"/>
          <w:szCs w:val="20"/>
          <w:lang w:val="af-ZA"/>
        </w:rPr>
      </w:pPr>
      <w:bookmarkStart w:id="6"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2) </w:t>
      </w:r>
      <w:r w:rsidRPr="00AE2768">
        <w:rPr>
          <w:rFonts w:ascii="GHEA Grapalat" w:hAnsi="GHEA Grapalat" w:cs="Sylfaen"/>
          <w:sz w:val="20"/>
          <w:szCs w:val="20"/>
          <w:lang w:val="ru-RU"/>
        </w:rPr>
        <w:t>դատականկարգովբողոքարկելուգնումներիհետկապվածբողոքներքննողանձի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ատվիրատուիևհանձնաժողովիգործողությունները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Եթեբողոքըներկայացրածանձըբողոքարկումէ</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պայմանագիրկնքելուորոշումը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rPr>
        <w:t>բողոքը</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ումէսույնհրավերի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րդկետովնախատեսվածանգործությանժամանակահատվածում</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գնմանառարկայիբնութագրերըկամհրավերիպահանջները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rPr>
        <w:t>բողոքը</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ումէմինչևհայտերիներկայացմանվերջնաժամկետը</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Գնումներիհետկապվածբողոքներքննողանձինբողոքըներկայացվումէգրավոր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դրանումներառելով</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բողոքըներկայացրածանձիանվանումը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անձըհաստատողփաստաթղթիպատճենը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ատվիրատուիանվանումըևհասցեն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բողոքարկվողգնմանընթացակարգիծածկագիրըևառարկան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վեճիառարկանևբողոքըներկայացրածանձիպահանջը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բողոքիփաստացիևիրավականհիմքերը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բողոքարկմանվճարըկատարածլինելըհիմնավորողփաստաթղթիպատճենը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բողոքարկմանվճարիչափըկազմումէ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որըվճարվումէՀՀպետականբյուջե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այդնպատակովլիազորվածմարմնիանվամբբացված</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ru-RU"/>
        </w:rPr>
        <w:t>գանձապետականհաշվին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այնբանկիանվանումըևհաշվեհամարը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ru-RU"/>
        </w:rPr>
        <w:t>բողոքըբավարարվելուդեպքումպետքէ</w:t>
      </w:r>
      <w:r w:rsidRPr="00AE2768">
        <w:rPr>
          <w:rFonts w:ascii="GHEA Grapalat" w:hAnsi="GHEA Grapalat" w:cs="Sylfaen"/>
          <w:sz w:val="20"/>
          <w:szCs w:val="20"/>
        </w:rPr>
        <w:t>հետ</w:t>
      </w:r>
      <w:r w:rsidRPr="00AE2768">
        <w:rPr>
          <w:rFonts w:ascii="GHEA Grapalat" w:hAnsi="GHEA Grapalat" w:cs="Sylfaen"/>
          <w:sz w:val="20"/>
          <w:szCs w:val="20"/>
          <w:lang w:val="ru-RU"/>
        </w:rPr>
        <w:t>փոխանցվիվճարը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այլանհրաժեշտտեղեկություններ։</w:t>
      </w:r>
    </w:p>
    <w:p w:rsidR="00996C19" w:rsidRPr="00AE2768" w:rsidRDefault="00B027EF"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00996C19" w:rsidRPr="00AE2768">
        <w:rPr>
          <w:rFonts w:ascii="GHEA Grapalat" w:hAnsi="GHEA Grapalat" w:cs="Sylfaen"/>
          <w:sz w:val="20"/>
          <w:szCs w:val="20"/>
          <w:lang w:val="af-ZA"/>
        </w:rPr>
        <w:t>12.</w:t>
      </w:r>
      <w:r w:rsidRPr="00AE2768">
        <w:rPr>
          <w:rFonts w:ascii="GHEA Grapalat" w:hAnsi="GHEA Grapalat" w:cs="Sylfaen"/>
          <w:sz w:val="20"/>
          <w:szCs w:val="20"/>
          <w:lang w:val="af-ZA"/>
        </w:rPr>
        <w:t>7</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այդթվում</w:t>
      </w:r>
      <w:r w:rsidR="00B37250" w:rsidRPr="00AE2768">
        <w:rPr>
          <w:rFonts w:ascii="GHEA Grapalat" w:hAnsi="GHEA Grapalat" w:cs="Sylfaen"/>
          <w:sz w:val="20"/>
          <w:szCs w:val="20"/>
        </w:rPr>
        <w:t>՝</w:t>
      </w:r>
      <w:r w:rsidR="00B37250" w:rsidRPr="00AE2768">
        <w:rPr>
          <w:rFonts w:ascii="GHEA Grapalat" w:hAnsi="GHEA Grapalat" w:cs="Sylfaen"/>
          <w:sz w:val="20"/>
          <w:szCs w:val="20"/>
          <w:lang w:val="ru-RU"/>
        </w:rPr>
        <w:t>մասնակի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բավարարվելումասին</w:t>
      </w:r>
      <w:r w:rsidR="00B37250" w:rsidRPr="00AE2768">
        <w:rPr>
          <w:rFonts w:ascii="GHEA Grapalat" w:hAnsi="GHEA Grapalat" w:cs="Sylfaen"/>
          <w:sz w:val="20"/>
          <w:szCs w:val="20"/>
        </w:rPr>
        <w:t>բողոքներքննողանձի</w:t>
      </w:r>
      <w:r w:rsidR="00B37250" w:rsidRPr="00AE2768">
        <w:rPr>
          <w:rFonts w:ascii="GHEA Grapalat" w:hAnsi="GHEA Grapalat" w:cs="Sylfaen"/>
          <w:sz w:val="20"/>
          <w:szCs w:val="20"/>
          <w:lang w:val="ru-RU"/>
        </w:rPr>
        <w:t>կողմիցկայացվածորոշումըտեղեկագրումհրապարակվելունհաջորդողաշխատանքայինօրըտվյալբողոքըքննածևորոշումկայացրած</w:t>
      </w:r>
      <w:r w:rsidR="00B37250" w:rsidRPr="00AE2768">
        <w:rPr>
          <w:rFonts w:ascii="GHEA Grapalat" w:hAnsi="GHEA Grapalat" w:cs="Sylfaen"/>
          <w:sz w:val="20"/>
          <w:szCs w:val="20"/>
        </w:rPr>
        <w:t>բողոքներքննողանձը</w:t>
      </w:r>
      <w:r w:rsidR="00B37250" w:rsidRPr="00AE2768">
        <w:rPr>
          <w:rFonts w:ascii="GHEA Grapalat" w:hAnsi="GHEA Grapalat" w:cs="Sylfaen"/>
          <w:sz w:val="20"/>
          <w:szCs w:val="20"/>
          <w:lang w:val="ru-RU"/>
        </w:rPr>
        <w:t>գրավորլիազորվածմարմնինէտրամադրումբողոքարկմանվճարըկատարածլինելըհավաստողփաստաթղթիպատճենըևայնբանկիանվանումըևհաշվեհամարը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որինպետքէփոխանցվիհետվերադարձվողգումարը</w:t>
      </w:r>
      <w:r w:rsidR="00B37250" w:rsidRPr="00AE2768">
        <w:rPr>
          <w:rFonts w:ascii="GHEA Grapalat" w:hAnsi="GHEA Grapalat" w:cs="Sylfaen"/>
          <w:sz w:val="20"/>
          <w:szCs w:val="20"/>
          <w:lang w:val="af-ZA"/>
        </w:rPr>
        <w:t>:</w:t>
      </w:r>
      <w:r w:rsidR="00996C19" w:rsidRPr="00AE2768">
        <w:rPr>
          <w:rFonts w:ascii="GHEA Grapalat" w:hAnsi="GHEA Grapalat" w:cs="Sylfaen"/>
          <w:sz w:val="20"/>
          <w:szCs w:val="20"/>
        </w:rPr>
        <w:t>Լ</w:t>
      </w:r>
      <w:r w:rsidR="00996C19" w:rsidRPr="00AE2768">
        <w:rPr>
          <w:rFonts w:ascii="GHEA Grapalat" w:hAnsi="GHEA Grapalat" w:cs="Sylfaen"/>
          <w:sz w:val="20"/>
          <w:szCs w:val="20"/>
          <w:lang w:val="ru-RU"/>
        </w:rPr>
        <w:t>իազորվածմարմինըսույնկետումնշվածփաստաթղթիպատճենըստանալուօրվանհաջորդողհինգաշխատանքայինօրըընթացքումբողոքարկմանվճարըհետէփոխանցումայնվճարածանձին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ներկայացվածբանկայինհաշվինփոխանցելումիջոցով</w:t>
      </w:r>
      <w:r w:rsidR="00996C19"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B027EF" w:rsidRPr="00AE2768">
        <w:rPr>
          <w:rFonts w:ascii="GHEA Grapalat" w:hAnsi="GHEA Grapalat" w:cs="Sylfaen"/>
          <w:sz w:val="20"/>
          <w:szCs w:val="20"/>
          <w:lang w:val="af-ZA"/>
        </w:rPr>
        <w:t>8</w:t>
      </w:r>
      <w:bookmarkStart w:id="7" w:name="_Hlk9264773"/>
      <w:r w:rsidR="00B027EF"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E2768">
        <w:rPr>
          <w:rFonts w:ascii="GHEA Grapalat" w:hAnsi="GHEA Grapalat" w:cs="Sylfaen"/>
          <w:sz w:val="20"/>
          <w:szCs w:val="20"/>
          <w:lang w:val="ru-RU"/>
        </w:rPr>
        <w:t>Ընդորում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եթեսույնհրավերի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րդենթակետովսահմանվածժամկետումներկայացվածբողոքըչիբավարարելՕրենքի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րդհոդվածիպահանջները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ապասույնկետովսահմանվածժամկետումշտկվածևգնումներիհետկապվածբողոքներքննողանձիններկայացվածբողոքըհամարվումէսահմանվածժամկետումներկայացված</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8" w:name="_Hlk9264833"/>
      <w:r w:rsidRPr="00AE2768">
        <w:rPr>
          <w:rFonts w:ascii="GHEA Grapalat" w:hAnsi="GHEA Grapalat" w:cs="Sylfaen"/>
          <w:sz w:val="20"/>
          <w:szCs w:val="20"/>
          <w:lang w:val="ru-RU"/>
        </w:rPr>
        <w:t>Բողոքըվարույթընդունելուօրվանիցմեկաշխատանքայինօրվաընթացքումգնումներիհետկապվածբողոքներանձըբողոքըևդրավերաբերյալհայտարարությունը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հրապարակումէտեղեկագրում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հայտարարությանմեջնշվումէբողոքիքննությաննպատակովհրավիրվողնիստերինառցանցհետևելուհամացանցայինհղումը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Բողոքըհամարվումէվարույթընդունվածարձանագրվածթերություններիվերացմանվերաբերյալսույնհրավերի</w:t>
      </w:r>
      <w:r w:rsidRPr="00AE2768">
        <w:rPr>
          <w:rFonts w:ascii="GHEA Grapalat" w:hAnsi="GHEA Grapalat" w:cs="Sylfaen"/>
          <w:sz w:val="20"/>
          <w:szCs w:val="20"/>
          <w:lang w:val="af-ZA"/>
        </w:rPr>
        <w:t xml:space="preserve"> 12.</w:t>
      </w:r>
      <w:r w:rsidR="00AF4C36" w:rsidRPr="00AE2768">
        <w:rPr>
          <w:rFonts w:ascii="GHEA Grapalat" w:hAnsi="GHEA Grapalat" w:cs="Sylfaen"/>
          <w:sz w:val="20"/>
          <w:szCs w:val="20"/>
          <w:lang w:val="af-ZA"/>
        </w:rPr>
        <w:t>8</w:t>
      </w:r>
      <w:r w:rsidRPr="00AE2768">
        <w:rPr>
          <w:rFonts w:ascii="GHEA Grapalat" w:hAnsi="GHEA Grapalat" w:cs="Sylfaen"/>
          <w:sz w:val="20"/>
          <w:szCs w:val="20"/>
          <w:lang w:val="ru-RU"/>
        </w:rPr>
        <w:t>կետովնախատեսվածժամկետըլրանալու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իսկթերություններըվերացվածբողոքըներկայացվելուդեպքում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այնգնումներիհետկապվածբողոքներքննողանձինտրամադրվելուօրվանից</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վարույթընդունվելուօրվանիցերկուաշխատանքայինօրվաընթացքումգնումներիհետկապվածբողոքներքննողանձըգրությամբդիմումէպատվիրատուին՝բողոքիվերաբերյալգրավոր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ինչպեսնաևբողոքիքննությանևորոշումկայացնելուհամարանհրաժեշտ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գրությամբնշվածփաստաթղթերըներկայացնելուպահանջով՝կցելովբողոքիպատճենըևկիցփաստաթղթերը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Բողոքիվերաբերյալպատվիրատուիդիրքորոշումըևպահանջվածփաստաթղթեր</w:t>
      </w:r>
      <w:r w:rsidRPr="00AE2768">
        <w:rPr>
          <w:rFonts w:ascii="GHEA Grapalat" w:hAnsi="GHEA Grapalat" w:cs="Sylfaen"/>
          <w:sz w:val="20"/>
          <w:szCs w:val="20"/>
        </w:rPr>
        <w:t>ըգնումներիհետկապվածբողոքներքննողա</w:t>
      </w:r>
      <w:r w:rsidRPr="00AE2768">
        <w:rPr>
          <w:rFonts w:ascii="GHEA Grapalat" w:hAnsi="GHEA Grapalat" w:cs="Sylfaen"/>
          <w:sz w:val="20"/>
          <w:szCs w:val="20"/>
          <w:lang w:val="ru-RU"/>
        </w:rPr>
        <w:t>նձիններկայացվումենգրավորկամդրանցբնօրինակիցարտատպված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՝սույնհրավերի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կետումնշվածէլեկտրոնայինփոստին</w:t>
      </w:r>
      <w:r w:rsidRPr="00AE2768">
        <w:rPr>
          <w:rFonts w:ascii="GHEA Grapalat" w:hAnsi="GHEA Grapalat" w:cs="Sylfaen"/>
          <w:sz w:val="20"/>
          <w:szCs w:val="20"/>
          <w:lang w:val="ru-RU"/>
        </w:rPr>
        <w:t>ուղարկվելումիջոցով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lastRenderedPageBreak/>
        <w:t>Սույնկետումնշվածփաստաթղթերը</w:t>
      </w:r>
      <w:r w:rsidRPr="00AE2768">
        <w:rPr>
          <w:rFonts w:ascii="GHEA Grapalat" w:hAnsi="GHEA Grapalat" w:cs="Sylfaen"/>
          <w:sz w:val="20"/>
          <w:szCs w:val="20"/>
        </w:rPr>
        <w:t>պ</w:t>
      </w:r>
      <w:r w:rsidRPr="00AE2768">
        <w:rPr>
          <w:rFonts w:ascii="GHEA Grapalat" w:hAnsi="GHEA Grapalat" w:cs="Sylfaen"/>
          <w:sz w:val="20"/>
          <w:szCs w:val="20"/>
          <w:lang w:val="ru-RU"/>
        </w:rPr>
        <w:t>ատվիրատունգնումներիհետկապվածբողոքներքննողանձիններկայացնումէնմանպահանջստանալուօրվանիցհաշվածերկուաշխատանքայինօրվաընթացքում</w:t>
      </w:r>
      <w:r w:rsidRPr="00AE2768">
        <w:rPr>
          <w:rFonts w:ascii="GHEA Grapalat" w:hAnsi="GHEA Grapalat" w:cs="Sylfaen"/>
          <w:sz w:val="20"/>
          <w:szCs w:val="20"/>
          <w:lang w:val="af-ZA"/>
        </w:rPr>
        <w:t>:</w:t>
      </w:r>
    </w:p>
    <w:bookmarkEnd w:id="8"/>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7A2E3D" w:rsidRPr="00AE2768">
        <w:rPr>
          <w:rFonts w:ascii="GHEA Grapalat" w:hAnsi="GHEA Grapalat" w:cs="Sylfaen"/>
          <w:sz w:val="20"/>
          <w:szCs w:val="20"/>
          <w:lang w:val="af-ZA"/>
        </w:rPr>
        <w:t>11</w:t>
      </w:r>
      <w:r w:rsidRPr="00AE2768">
        <w:rPr>
          <w:rFonts w:ascii="GHEA Grapalat" w:hAnsi="GHEA Grapalat" w:cs="Sylfaen"/>
          <w:sz w:val="20"/>
          <w:szCs w:val="20"/>
          <w:lang w:val="ru-RU"/>
        </w:rPr>
        <w:t>Բողոքիվերաբերյալորոշումներըկայացվումենայնպիսիընթացակարգով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որիհամաձայնբողոքըներկայացրածանձը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ատվիրատունևներգրավվածբոլորկողմերնիրավունքունենաններկա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բողոքիքննությաննպատակովհրավիրվածնիստերինևներկայացնելուիրենցտեսակետները։</w:t>
      </w:r>
    </w:p>
    <w:p w:rsidR="007A2E3D" w:rsidRPr="00AE2768" w:rsidRDefault="00996C19" w:rsidP="007A2E3D">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2</w:t>
      </w:r>
      <w:r w:rsidR="007A2E3D" w:rsidRPr="00AE2768">
        <w:rPr>
          <w:rFonts w:ascii="GHEA Grapalat" w:hAnsi="GHEA Grapalat" w:cs="Sylfaen"/>
          <w:sz w:val="20"/>
          <w:szCs w:val="20"/>
          <w:lang w:val="ru-RU"/>
        </w:rPr>
        <w:t>Բողոքիքննություննիրականացվումևորոշումըկայացվումէբողոքըվարույթնընդունվելուօրվանիցոչուշքանքսանօրացուցայինօրվաընթացքում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Նշվածժամկետըկարողէերկարաձգվելմեկանգամ՝մինչևտասնօր</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ցուցայինօրով՝</w:t>
      </w:r>
      <w:r w:rsidR="007A2E3D" w:rsidRPr="00AE2768">
        <w:rPr>
          <w:rFonts w:ascii="GHEA Grapalat" w:hAnsi="GHEA Grapalat" w:cs="Sylfaen"/>
          <w:sz w:val="20"/>
          <w:szCs w:val="20"/>
        </w:rPr>
        <w:t>գնումներիհետկապվածբողոքներքննողա</w:t>
      </w:r>
      <w:r w:rsidR="007A2E3D" w:rsidRPr="00AE2768">
        <w:rPr>
          <w:rFonts w:ascii="GHEA Grapalat" w:hAnsi="GHEA Grapalat" w:cs="Sylfaen"/>
          <w:sz w:val="20"/>
          <w:szCs w:val="20"/>
          <w:lang w:val="ru-RU"/>
        </w:rPr>
        <w:t>նձիպատճառաբանվածմիջանկյալորոշմամբ</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Ընդորումմիջանկյալորոշումըկայացնելուօրը</w:t>
      </w:r>
      <w:r w:rsidR="007A2E3D" w:rsidRPr="00AE2768">
        <w:rPr>
          <w:rFonts w:ascii="GHEA Grapalat" w:hAnsi="GHEA Grapalat" w:cs="Sylfaen"/>
          <w:sz w:val="20"/>
          <w:szCs w:val="20"/>
        </w:rPr>
        <w:t>գնումներիհետկապվածբողոքներքննողա</w:t>
      </w:r>
      <w:r w:rsidR="007A2E3D" w:rsidRPr="00AE2768">
        <w:rPr>
          <w:rFonts w:ascii="GHEA Grapalat" w:hAnsi="GHEA Grapalat" w:cs="Sylfaen"/>
          <w:sz w:val="20"/>
          <w:szCs w:val="20"/>
          <w:lang w:val="ru-RU"/>
        </w:rPr>
        <w:t>նձնապահովումէդրամասինհամապատասխանհայտարարությանհրապարակումըտեղեկագրում</w:t>
      </w:r>
      <w:r w:rsidR="007A2E3D"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Գնումներիհետկապվածբողոքներքննողանձիորոշումնիրավապարտադիրէ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որըկարողէփոփոխվելկամվերացվել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այդթվում՝մասնակի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միայնդատարանիկողմից</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3</w:t>
      </w:r>
      <w:r w:rsidRPr="00AE2768">
        <w:rPr>
          <w:rFonts w:ascii="GHEA Grapalat" w:hAnsi="GHEA Grapalat" w:cs="Sylfaen"/>
          <w:sz w:val="20"/>
          <w:szCs w:val="20"/>
          <w:lang w:val="ru-RU"/>
        </w:rPr>
        <w:t>Գնումներիհետկապվածբողոքներքննողանձը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իրավունքունիպատվիրատուիևհանձնաժողովիգործողություններիկամանգործությանվերաբերյալընդունելուհետևյալորոշումները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արգելելուկատարելորոշակիգործողություններևընդունելորոշումներ</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պարտավորեցնելուընդունելհամապատասխանորոշումներ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ներառյալ՝չկայացածհայտարարելուգնմանընթացակարգը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բացառությամբպայմանագիրըանվավերճանաչելումասինորոշման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որոշումէկայացնումմասնակցինգնումներիգործընթացինմասնակցելուիրավունքչունեցողմասնակիցներիցուցակումներառելումասին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հաշվառումէգնումներիհետկապվածբողոքներքննողանձիկողմիցընդունվածորոշումներըևդրանցկատարմաննկատմամբիրականացնումէհսկողություն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4</w:t>
      </w:r>
      <w:r w:rsidRPr="00AE2768">
        <w:rPr>
          <w:rFonts w:ascii="GHEA Grapalat" w:hAnsi="GHEA Grapalat" w:cs="Sylfaen"/>
          <w:sz w:val="20"/>
          <w:szCs w:val="20"/>
          <w:lang w:val="ru-RU"/>
        </w:rPr>
        <w:t>Գնումներիհետկապվածբողոքներքննողանձիկողմիցբողոքըբավարարվելուդեպքում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ատվիրատունպատասխանատվությունէկրումբողոքըներկայացրածանձինպատճառվածևսահմանվածկարգովհիմնավորվածվնասիհատուցմանհամար։</w:t>
      </w:r>
    </w:p>
    <w:p w:rsidR="00714C96" w:rsidRPr="00AE2768"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5</w:t>
      </w:r>
      <w:r w:rsidRPr="00AE2768">
        <w:rPr>
          <w:rFonts w:ascii="GHEA Grapalat" w:hAnsi="GHEA Grapalat" w:cs="Sylfaen"/>
          <w:sz w:val="20"/>
          <w:szCs w:val="20"/>
          <w:lang w:val="ru-RU"/>
        </w:rPr>
        <w:t>Բողոքիքննությունըբացէհանրությանհամար</w:t>
      </w:r>
      <w:r w:rsidR="00714C96" w:rsidRPr="00AE2768">
        <w:rPr>
          <w:rFonts w:ascii="GHEA Grapalat" w:hAnsi="GHEA Grapalat" w:cs="Sylfaen"/>
          <w:sz w:val="20"/>
          <w:szCs w:val="20"/>
          <w:lang w:val="af-ZA"/>
        </w:rPr>
        <w:t xml:space="preserve">: </w:t>
      </w:r>
      <w:bookmarkStart w:id="9" w:name="_Hlk9265079"/>
      <w:r w:rsidR="00714C96" w:rsidRPr="00AE2768">
        <w:rPr>
          <w:rFonts w:ascii="GHEA Grapalat" w:hAnsi="GHEA Grapalat" w:cs="Sylfaen"/>
          <w:sz w:val="20"/>
          <w:szCs w:val="20"/>
          <w:lang w:val="ru-RU"/>
        </w:rPr>
        <w:t>Բողոքիքննություննիրականացվումէնիստերիմիջոցով</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Նիստերըձայնագրվումենևբողոքիվերաբերյալկայացվածորոշմանհետմեկտեղհրապարակվումենտեղեկագրում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Ձայնագրմանանհնարինությանդեպքումնիստերըսղագրվում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Նիստերըառցանցհեռարձակվումեննաևհամացանցում</w:t>
      </w:r>
      <w:r w:rsidR="00714C96" w:rsidRPr="00AE2768">
        <w:rPr>
          <w:rFonts w:ascii="GHEA Grapalat" w:hAnsi="GHEA Grapalat" w:cs="Sylfaen"/>
          <w:sz w:val="20"/>
          <w:szCs w:val="20"/>
          <w:lang w:val="af-ZA"/>
        </w:rPr>
        <w:t>:</w:t>
      </w:r>
    </w:p>
    <w:bookmarkEnd w:id="9"/>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6</w:t>
      </w:r>
      <w:r w:rsidRPr="00AE2768">
        <w:rPr>
          <w:rFonts w:ascii="GHEA Grapalat" w:hAnsi="GHEA Grapalat" w:cs="Sylfaen"/>
          <w:sz w:val="20"/>
          <w:szCs w:val="20"/>
          <w:lang w:val="ru-RU"/>
        </w:rPr>
        <w:t>Յուրաքանչյուրանձ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որիշահերըխախտվելենկամկարողենխախտվելբողոքարկմանհիմքծառայածգործողություններիարդյունքում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իրավունքունիմասնակցելուբողոքարկմանընթացակարգին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մինչևբողոքիվերաբերյալորոշումընդունելուժամկետըգնումներիհետկապվածբողոքներքննողանձիններկայացնելովհամանմանբողոք։Օրենքի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րդհոդվածիհամաձայն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բողոքարկմանընթացակարգինչմասնակցածանձըզրկվումէգնումներիհետկապվածբողոքներքննողանձինհամանմանբողոքներկայացնելուիրավունքից։</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7</w:t>
      </w:r>
      <w:r w:rsidRPr="00AE2768">
        <w:rPr>
          <w:rFonts w:ascii="GHEA Grapalat" w:hAnsi="GHEA Grapalat" w:cs="Sylfaen"/>
          <w:sz w:val="20"/>
          <w:szCs w:val="20"/>
          <w:lang w:val="ru-RU"/>
        </w:rPr>
        <w:t>Գնումներիհետկապվածբողոքներքննողանձըորոշումնկայացնելուօրվան</w:t>
      </w:r>
      <w:r w:rsidRPr="00AE2768">
        <w:rPr>
          <w:rFonts w:ascii="GHEA Grapalat" w:hAnsi="GHEA Grapalat" w:cs="Sylfaen"/>
          <w:sz w:val="20"/>
          <w:szCs w:val="20"/>
        </w:rPr>
        <w:t>հաջորդող</w:t>
      </w:r>
      <w:r w:rsidRPr="00AE2768">
        <w:rPr>
          <w:rFonts w:ascii="GHEA Grapalat" w:hAnsi="GHEA Grapalat" w:cs="Sylfaen"/>
          <w:sz w:val="20"/>
          <w:szCs w:val="20"/>
          <w:lang w:val="ru-RU"/>
        </w:rPr>
        <w:t>երկու</w:t>
      </w:r>
      <w:r w:rsidRPr="00AE2768">
        <w:rPr>
          <w:rFonts w:ascii="GHEA Grapalat" w:hAnsi="GHEA Grapalat" w:cs="Sylfaen"/>
          <w:sz w:val="20"/>
          <w:szCs w:val="20"/>
        </w:rPr>
        <w:t>աշխատանքային</w:t>
      </w:r>
      <w:r w:rsidRPr="00AE2768">
        <w:rPr>
          <w:rFonts w:ascii="GHEA Grapalat" w:hAnsi="GHEA Grapalat" w:cs="Sylfaen"/>
          <w:sz w:val="20"/>
          <w:szCs w:val="20"/>
          <w:lang w:val="ru-RU"/>
        </w:rPr>
        <w:t>օրվաընթացքում</w:t>
      </w:r>
      <w:r w:rsidRPr="00AE2768">
        <w:rPr>
          <w:rFonts w:ascii="GHEA Grapalat" w:hAnsi="GHEA Grapalat" w:cs="Sylfaen"/>
          <w:sz w:val="20"/>
          <w:szCs w:val="20"/>
        </w:rPr>
        <w:t>որոշումը</w:t>
      </w:r>
      <w:r w:rsidRPr="00AE2768">
        <w:rPr>
          <w:rFonts w:ascii="GHEA Grapalat" w:hAnsi="GHEA Grapalat" w:cs="Sylfaen"/>
          <w:sz w:val="20"/>
          <w:szCs w:val="20"/>
          <w:lang w:val="ru-RU"/>
        </w:rPr>
        <w:t>հրապարակումէ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։Գնումներիհետկապվածբողոքներքննողանձիորոշումնուժիմեջէմտնումայնտեղե</w:t>
      </w:r>
      <w:r w:rsidRPr="00AE2768">
        <w:rPr>
          <w:rFonts w:ascii="GHEA Grapalat" w:hAnsi="GHEA Grapalat" w:cs="Sylfaen"/>
          <w:sz w:val="20"/>
          <w:szCs w:val="20"/>
        </w:rPr>
        <w:t>կ</w:t>
      </w:r>
      <w:r w:rsidRPr="00AE2768">
        <w:rPr>
          <w:rFonts w:ascii="GHEA Grapalat" w:hAnsi="GHEA Grapalat" w:cs="Sylfaen"/>
          <w:sz w:val="20"/>
          <w:szCs w:val="20"/>
          <w:lang w:val="ru-RU"/>
        </w:rPr>
        <w:t>ագրումհրապարակելունհաջորդողօրը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8</w:t>
      </w:r>
      <w:r w:rsidRPr="00AE2768">
        <w:rPr>
          <w:rFonts w:ascii="GHEA Grapalat" w:hAnsi="GHEA Grapalat" w:cs="Sylfaen"/>
          <w:sz w:val="20"/>
          <w:szCs w:val="20"/>
          <w:lang w:val="ru-RU"/>
        </w:rPr>
        <w:t>Յուրաքանչյուրանձ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որըշահագրգռվածէկոնկրետգործարքիկնքմանհարցում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ևորըվնասներէկրել</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հանձնաժողովիկամգնումներիհետկապվածբողոքներքննողանձիկատարածգործողությանկամանգործությանհետևանքով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իրավունքունիդատականկարգովպահանջելուվնասներիփոխհատուցում։</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9</w:t>
      </w:r>
      <w:r w:rsidRPr="00AE2768">
        <w:rPr>
          <w:rFonts w:ascii="GHEA Grapalat" w:hAnsi="GHEA Grapalat" w:cs="Sylfaen"/>
          <w:sz w:val="20"/>
          <w:szCs w:val="20"/>
          <w:lang w:val="ru-RU"/>
        </w:rPr>
        <w:t>Գնումներիհետկապվածբողոքներքննողանձիններկայացվածբողոքնինքնաբերաբարկասեցնումէգնմանգործընթացը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րդմասովնախատեսվածհայտարարությունըհրապարակվելուօրվանիցմինչև</w:t>
      </w:r>
      <w:r w:rsidRPr="00AE2768">
        <w:rPr>
          <w:rFonts w:ascii="GHEA Grapalat" w:hAnsi="GHEA Grapalat" w:cs="Sylfaen"/>
          <w:sz w:val="20"/>
          <w:szCs w:val="20"/>
        </w:rPr>
        <w:t>բողոքիքննությանարդյունքներով</w:t>
      </w:r>
      <w:r w:rsidRPr="00AE2768">
        <w:rPr>
          <w:rFonts w:ascii="GHEA Grapalat" w:hAnsi="GHEA Grapalat" w:cs="Sylfaen"/>
          <w:sz w:val="20"/>
          <w:szCs w:val="20"/>
          <w:lang w:val="ru-RU"/>
        </w:rPr>
        <w:t>ընդունվածորոշման՝ուժիմեջմտնելուօրը</w:t>
      </w:r>
      <w:r w:rsidRPr="00AE2768">
        <w:rPr>
          <w:rFonts w:ascii="GHEA Grapalat" w:hAnsi="GHEA Grapalat" w:cs="Sylfaen"/>
          <w:sz w:val="20"/>
          <w:szCs w:val="20"/>
          <w:lang w:val="af-ZA"/>
        </w:rPr>
        <w:t xml:space="preserve">:  </w:t>
      </w:r>
    </w:p>
    <w:p w:rsidR="00621350" w:rsidRPr="00AE2768" w:rsidRDefault="00621350" w:rsidP="0062135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րդհոդվածիհամաձայն</w:t>
      </w:r>
      <w:r w:rsidRPr="00AE2768">
        <w:rPr>
          <w:rFonts w:ascii="GHEA Grapalat" w:hAnsi="GHEA Grapalat" w:cs="Sylfaen"/>
          <w:sz w:val="20"/>
          <w:szCs w:val="20"/>
        </w:rPr>
        <w:t>գնումներիհետկապվածբողոքներ</w:t>
      </w:r>
      <w:r w:rsidRPr="00AE2768">
        <w:rPr>
          <w:rFonts w:ascii="GHEA Grapalat" w:hAnsi="GHEA Grapalat" w:cs="Sylfaen"/>
          <w:sz w:val="20"/>
          <w:szCs w:val="20"/>
          <w:lang w:val="ru-RU"/>
        </w:rPr>
        <w:t>բողոքըքննող</w:t>
      </w:r>
      <w:r w:rsidRPr="00AE2768">
        <w:rPr>
          <w:rFonts w:ascii="GHEA Grapalat" w:hAnsi="GHEA Grapalat" w:cs="Sylfaen"/>
          <w:sz w:val="20"/>
          <w:szCs w:val="20"/>
        </w:rPr>
        <w:t>ա</w:t>
      </w:r>
      <w:r w:rsidRPr="00AE2768">
        <w:rPr>
          <w:rFonts w:ascii="GHEA Grapalat" w:hAnsi="GHEA Grapalat" w:cs="Sylfaen"/>
          <w:sz w:val="20"/>
          <w:szCs w:val="20"/>
          <w:lang w:val="ru-RU"/>
        </w:rPr>
        <w:t>նձըկայացնումէգնմանգործընթացիկասեցումըհանելումասինորոշում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ինմասովսահմանվածմարմիններիղեկավարները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lastRenderedPageBreak/>
        <w:t>իսկիրավաբանականանձանցդեպքում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գործադիրմարմնիղեկավարըգրավորհայտնումէ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որհանրայինկամպաշտպանությանևազգայինանվտանգությանշահերիցելնելովանհրաժեշտէշարունակելգնմանգործընթացը</w:t>
      </w:r>
      <w:r w:rsidRPr="00AE2768">
        <w:rPr>
          <w:rFonts w:ascii="GHEA Grapalat" w:hAnsi="GHEA Grapalat" w:cs="Sylfaen"/>
          <w:sz w:val="20"/>
          <w:szCs w:val="20"/>
          <w:lang w:val="af-ZA"/>
        </w:rPr>
        <w:t>:</w:t>
      </w:r>
    </w:p>
    <w:p w:rsidR="00AE679C" w:rsidRPr="00AE2768" w:rsidRDefault="00996C19" w:rsidP="00996C19">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Գնումներիհետկապվածբողոքներքննողանձիորոշմամբկասեցումըկարողէհանվել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rPr>
        <w:t>պ</w:t>
      </w:r>
      <w:r w:rsidRPr="00AE2768">
        <w:rPr>
          <w:rFonts w:ascii="GHEA Grapalat" w:hAnsi="GHEA Grapalat" w:cs="Sylfaen"/>
          <w:sz w:val="20"/>
          <w:szCs w:val="20"/>
          <w:lang w:val="ru-RU"/>
        </w:rPr>
        <w:t>ատվիրատուիներկայացրածհիմնավորումներիհամաձայն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հանրայինկամպաշտպանությանևազգայինանվտանգությանշահերիցելնելով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անհրաժեշտէշարունակելգնմանգործընթացը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rPr>
        <w:t>կետ</w:t>
      </w:r>
      <w:r w:rsidRPr="00AE2768">
        <w:rPr>
          <w:rFonts w:ascii="GHEA Grapalat" w:hAnsi="GHEA Grapalat" w:cs="Sylfaen"/>
          <w:sz w:val="20"/>
          <w:szCs w:val="20"/>
          <w:lang w:val="ru-RU"/>
        </w:rPr>
        <w:t>ովնախատեսվածորոշումըգնումներիհետկապվածբողոքներքննողանձըհրապարակումէտեղեկագրում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այնկայացնելուօրվանհաջորդողաշխատանքայինօրը</w:t>
      </w:r>
      <w:r w:rsidRPr="00AE2768">
        <w:rPr>
          <w:rFonts w:ascii="GHEA Grapalat" w:hAnsi="GHEA Grapalat" w:cs="Sylfaen"/>
          <w:sz w:val="20"/>
          <w:szCs w:val="20"/>
          <w:lang w:val="af-ZA"/>
        </w:rPr>
        <w:t>:</w:t>
      </w:r>
    </w:p>
    <w:p w:rsidR="00AE679C" w:rsidRPr="00AE2768" w:rsidRDefault="00AE679C" w:rsidP="00EF3662">
      <w:pPr>
        <w:ind w:firstLine="567"/>
        <w:jc w:val="center"/>
        <w:rPr>
          <w:rFonts w:ascii="GHEA Grapalat" w:hAnsi="GHEA Grapalat" w:cs="Sylfaen"/>
          <w:b/>
          <w:szCs w:val="22"/>
          <w:lang w:val="es-ES"/>
        </w:rPr>
      </w:pPr>
    </w:p>
    <w:p w:rsidR="00E74BF6" w:rsidRPr="00AE2768" w:rsidRDefault="00E74BF6" w:rsidP="00EF3662">
      <w:pPr>
        <w:ind w:firstLine="567"/>
        <w:jc w:val="center"/>
        <w:rPr>
          <w:rFonts w:ascii="GHEA Grapalat" w:hAnsi="GHEA Grapalat" w:cs="Sylfaen"/>
          <w:b/>
          <w:szCs w:val="22"/>
          <w:lang w:val="es-ES"/>
        </w:rPr>
      </w:pPr>
    </w:p>
    <w:p w:rsidR="00096865" w:rsidRPr="00AE2768" w:rsidRDefault="00703C74" w:rsidP="00962417">
      <w:pPr>
        <w:ind w:firstLine="567"/>
        <w:rPr>
          <w:rFonts w:ascii="GHEA Grapalat" w:hAnsi="GHEA Grapalat"/>
          <w:b/>
          <w:szCs w:val="22"/>
          <w:lang w:val="af-ZA"/>
        </w:rPr>
      </w:pPr>
      <w:r w:rsidRPr="00AE2768">
        <w:rPr>
          <w:rFonts w:ascii="GHEA Grapalat" w:hAnsi="GHEA Grapalat" w:cs="Sylfaen"/>
          <w:b/>
          <w:szCs w:val="22"/>
          <w:lang w:val="es-ES"/>
        </w:rPr>
        <w:br w:type="page"/>
      </w:r>
      <w:r w:rsidR="00096865" w:rsidRPr="00AE2768">
        <w:rPr>
          <w:rFonts w:ascii="GHEA Grapalat" w:hAnsi="GHEA Grapalat" w:cs="Sylfaen"/>
          <w:b/>
          <w:szCs w:val="22"/>
          <w:lang w:val="es-ES"/>
        </w:rPr>
        <w:lastRenderedPageBreak/>
        <w:t>ՄԱՍ</w:t>
      </w:r>
      <w:r w:rsidR="00096865" w:rsidRPr="00AE2768">
        <w:rPr>
          <w:rFonts w:ascii="GHEA Grapalat" w:hAnsi="GHEA Grapalat"/>
          <w:b/>
          <w:szCs w:val="22"/>
          <w:lang w:val="af-ZA"/>
        </w:rPr>
        <w:t xml:space="preserve">  II</w:t>
      </w:r>
    </w:p>
    <w:p w:rsidR="00096865" w:rsidRPr="00AE2768" w:rsidRDefault="00096865" w:rsidP="00EF3662">
      <w:pPr>
        <w:pStyle w:val="aa"/>
        <w:ind w:right="-7"/>
        <w:jc w:val="center"/>
        <w:rPr>
          <w:rFonts w:ascii="GHEA Grapalat" w:hAnsi="GHEA Grapalat"/>
          <w:b/>
          <w:szCs w:val="22"/>
          <w:lang w:val="af-ZA"/>
        </w:rPr>
      </w:pPr>
      <w:r w:rsidRPr="00AE2768">
        <w:rPr>
          <w:rFonts w:ascii="GHEA Grapalat" w:hAnsi="GHEA Grapalat" w:cs="Sylfaen"/>
          <w:b/>
          <w:szCs w:val="22"/>
          <w:lang w:val="es-ES"/>
        </w:rPr>
        <w:t>ՀՐԱՀԱՆԳ</w:t>
      </w:r>
    </w:p>
    <w:p w:rsidR="00096865" w:rsidRPr="00AE2768" w:rsidRDefault="00962417" w:rsidP="00EF3662">
      <w:pPr>
        <w:pStyle w:val="aa"/>
        <w:ind w:right="-7"/>
        <w:jc w:val="center"/>
        <w:rPr>
          <w:rFonts w:ascii="GHEA Grapalat" w:hAnsi="GHEA Grapalat"/>
          <w:b/>
          <w:szCs w:val="22"/>
          <w:lang w:val="af-ZA"/>
        </w:rPr>
      </w:pPr>
      <w:r>
        <w:rPr>
          <w:rFonts w:ascii="GHEA Grapalat" w:hAnsi="GHEA Grapalat" w:cs="Sylfaen"/>
          <w:b/>
          <w:szCs w:val="22"/>
          <w:lang w:val="es-ES"/>
        </w:rPr>
        <w:t>Գ ՆԱ Ն Շ Մ Ա Ն  Հ Ա Ր Ց Մ Ա Ն</w:t>
      </w:r>
      <w:r w:rsidR="00096865" w:rsidRPr="00AE2768">
        <w:rPr>
          <w:rFonts w:ascii="GHEA Grapalat" w:hAnsi="GHEA Grapalat" w:cs="Sylfaen"/>
          <w:b/>
          <w:szCs w:val="22"/>
          <w:lang w:val="es-ES"/>
        </w:rPr>
        <w:t>ՀԱՅՏԸՊԱՏՐԱՍՏԵԼՈՒ</w:t>
      </w:r>
    </w:p>
    <w:p w:rsidR="00096865" w:rsidRPr="00AE2768" w:rsidRDefault="00096865" w:rsidP="00EF3662">
      <w:pPr>
        <w:ind w:firstLine="567"/>
        <w:jc w:val="center"/>
        <w:rPr>
          <w:rFonts w:ascii="GHEA Grapalat" w:hAnsi="GHEA Grapalat"/>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ԸՆԴՀԱՆՈՒՐԴՐՈՒՅԹՆԵՐ</w:t>
      </w:r>
    </w:p>
    <w:p w:rsidR="00096865" w:rsidRPr="00AE2768" w:rsidRDefault="00096865" w:rsidP="00EF3662">
      <w:pPr>
        <w:ind w:firstLine="567"/>
        <w:jc w:val="both"/>
        <w:rPr>
          <w:rFonts w:ascii="GHEA Grapalat" w:hAnsi="GHEA Grapalat"/>
          <w:szCs w:val="22"/>
          <w:lang w:val="af-ZA"/>
        </w:rPr>
      </w:pP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Սույնհրահանգընպատակունիօժանդակել</w:t>
      </w:r>
      <w:r w:rsidR="000F4B86" w:rsidRPr="00AE2768">
        <w:rPr>
          <w:rFonts w:ascii="GHEA Grapalat" w:hAnsi="GHEA Grapalat" w:cs="Sylfaen"/>
          <w:sz w:val="20"/>
          <w:lang w:val="af-ZA"/>
        </w:rPr>
        <w:t>մ</w:t>
      </w:r>
      <w:r w:rsidRPr="00AE2768">
        <w:rPr>
          <w:rFonts w:ascii="GHEA Grapalat" w:hAnsi="GHEA Grapalat" w:cs="Sylfaen"/>
          <w:sz w:val="20"/>
          <w:lang w:val="ru-RU"/>
        </w:rPr>
        <w:t>ասնակիցներինհայտըպատրաստելիս</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Նպատակահարմարությանդեպքում</w:t>
      </w:r>
      <w:r w:rsidR="000F4B86" w:rsidRPr="00AE2768">
        <w:rPr>
          <w:rFonts w:ascii="GHEA Grapalat" w:hAnsi="GHEA Grapalat" w:cs="Sylfaen"/>
          <w:sz w:val="20"/>
          <w:lang w:val="af-ZA"/>
        </w:rPr>
        <w:t>մ</w:t>
      </w:r>
      <w:r w:rsidRPr="00AE2768">
        <w:rPr>
          <w:rFonts w:ascii="GHEA Grapalat" w:hAnsi="GHEA Grapalat" w:cs="Sylfaen"/>
          <w:sz w:val="20"/>
          <w:lang w:val="ru-RU"/>
        </w:rPr>
        <w:t>ասնակիցըպահանջվողտեղեկություններըկարողէներկայացնելսույնհրահանգովառաջարկվողձևերիցտարբերվող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պահպանելովպահանջվողվավերապայմանները</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00AE679C" w:rsidRPr="00AE2768">
        <w:rPr>
          <w:rFonts w:ascii="GHEA Grapalat" w:hAnsi="GHEA Grapalat" w:cs="Sylfaen"/>
          <w:sz w:val="20"/>
          <w:lang w:val="af-ZA"/>
        </w:rPr>
        <w:t>,</w:t>
      </w:r>
      <w:r w:rsidR="005D71EF" w:rsidRPr="00AE2768">
        <w:rPr>
          <w:rFonts w:ascii="GHEA Grapalat" w:hAnsi="GHEA Grapalat" w:cs="Sylfaen"/>
          <w:sz w:val="20"/>
          <w:lang w:val="ru-RU"/>
        </w:rPr>
        <w:t>հայերենիցբացի</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կարողեններկայացվելնաևանգլերենկամռուսերեն</w:t>
      </w:r>
      <w:r w:rsidR="004D5671" w:rsidRPr="00AE2768">
        <w:rPr>
          <w:rFonts w:ascii="GHEA Grapalat" w:hAnsi="GHEA Grapalat" w:cs="Sylfaen"/>
          <w:sz w:val="20"/>
          <w:lang w:val="ru-RU"/>
        </w:rPr>
        <w:t>։</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ԸՆԹԱՑԱԿԱՐԳԻՀԱՅՏԸ</w:t>
      </w:r>
    </w:p>
    <w:p w:rsidR="00096865" w:rsidRPr="00AE2768" w:rsidRDefault="00096865" w:rsidP="00EF3662">
      <w:pPr>
        <w:ind w:firstLine="720"/>
        <w:jc w:val="center"/>
        <w:rPr>
          <w:rFonts w:ascii="GHEA Grapalat" w:hAnsi="GHEA Grapalat"/>
          <w:szCs w:val="22"/>
          <w:lang w:val="af-ZA"/>
        </w:rPr>
      </w:pPr>
    </w:p>
    <w:p w:rsidR="009247B8" w:rsidRPr="00AE2768" w:rsidRDefault="009247B8" w:rsidP="009247B8">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սույնհրավերի</w:t>
      </w:r>
      <w:r w:rsidRPr="00AE2768">
        <w:rPr>
          <w:rFonts w:ascii="GHEA Grapalat" w:hAnsi="GHEA Grapalat"/>
          <w:sz w:val="20"/>
          <w:szCs w:val="20"/>
          <w:lang w:val="af-ZA"/>
        </w:rPr>
        <w:t xml:space="preserve"> 2-</w:t>
      </w:r>
      <w:r w:rsidRPr="00AE2768">
        <w:rPr>
          <w:rFonts w:ascii="GHEA Grapalat" w:hAnsi="GHEA Grapalat"/>
          <w:sz w:val="20"/>
          <w:szCs w:val="20"/>
        </w:rPr>
        <w:t>րդմասի</w:t>
      </w:r>
      <w:r w:rsidRPr="00AE2768">
        <w:rPr>
          <w:rFonts w:ascii="GHEA Grapalat" w:hAnsi="GHEA Grapalat"/>
          <w:sz w:val="20"/>
          <w:szCs w:val="20"/>
          <w:lang w:val="af-ZA"/>
        </w:rPr>
        <w:t xml:space="preserve"> 3-</w:t>
      </w:r>
      <w:r w:rsidRPr="00AE2768">
        <w:rPr>
          <w:rFonts w:ascii="GHEA Grapalat" w:hAnsi="GHEA Grapalat"/>
          <w:sz w:val="20"/>
          <w:szCs w:val="20"/>
        </w:rPr>
        <w:t>րդբաժնովսահմանվածկարգով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D5CF0" w:rsidRPr="00AE2768" w:rsidRDefault="0078387F" w:rsidP="00EF3662">
      <w:pPr>
        <w:ind w:firstLine="567"/>
        <w:jc w:val="both"/>
        <w:rPr>
          <w:rFonts w:ascii="GHEA Grapalat" w:hAnsi="GHEA Grapalat" w:cs="Sylfaen"/>
          <w:sz w:val="20"/>
          <w:lang w:val="es-ES"/>
        </w:rPr>
      </w:pPr>
      <w:r w:rsidRPr="00AE2768">
        <w:rPr>
          <w:rFonts w:ascii="GHEA Grapalat" w:hAnsi="GHEA Grapalat" w:cs="Sylfaen"/>
          <w:sz w:val="20"/>
        </w:rPr>
        <w:t>Մասնակիցը</w:t>
      </w:r>
      <w:r w:rsidR="002240AB" w:rsidRPr="00AE2768">
        <w:rPr>
          <w:rFonts w:ascii="GHEA Grapalat" w:hAnsi="GHEA Grapalat" w:cs="Sylfaen"/>
          <w:sz w:val="20"/>
        </w:rPr>
        <w:t>հայտով</w:t>
      </w:r>
      <w:r w:rsidRPr="00AE2768">
        <w:rPr>
          <w:rFonts w:ascii="GHEA Grapalat" w:hAnsi="GHEA Grapalat" w:cs="Sylfaen"/>
          <w:sz w:val="20"/>
        </w:rPr>
        <w:t>ներկայացնումէիրկողմիցհաստատված</w:t>
      </w:r>
      <w:r w:rsidRPr="00AE2768">
        <w:rPr>
          <w:rFonts w:ascii="GHEA Grapalat" w:hAnsi="GHEA Grapalat" w:cs="Sylfaen"/>
          <w:sz w:val="20"/>
          <w:lang w:val="es-ES"/>
        </w:rPr>
        <w:t>`</w:t>
      </w:r>
    </w:p>
    <w:p w:rsidR="00096865" w:rsidRPr="00AE2768" w:rsidRDefault="002D5CF0" w:rsidP="00EF3662">
      <w:pPr>
        <w:ind w:firstLine="567"/>
        <w:jc w:val="both"/>
        <w:rPr>
          <w:rFonts w:ascii="GHEA Grapalat" w:hAnsi="GHEA Grapalat" w:cs="Sylfaen"/>
          <w:sz w:val="20"/>
          <w:lang w:val="es-ES"/>
        </w:rPr>
      </w:pPr>
      <w:r w:rsidRPr="00AE2768">
        <w:rPr>
          <w:rFonts w:ascii="GHEA Grapalat" w:hAnsi="GHEA Grapalat" w:cs="Sylfaen"/>
          <w:sz w:val="20"/>
          <w:lang w:val="es-ES"/>
        </w:rPr>
        <w:t>2.</w:t>
      </w:r>
      <w:r w:rsidR="00D76BBA" w:rsidRPr="00AE2768">
        <w:rPr>
          <w:rFonts w:ascii="GHEA Grapalat" w:hAnsi="GHEA Grapalat" w:cs="Sylfaen"/>
          <w:sz w:val="20"/>
          <w:lang w:val="es-ES"/>
        </w:rPr>
        <w:t>1</w:t>
      </w:r>
      <w:r w:rsidR="00096865" w:rsidRPr="00AE2768">
        <w:rPr>
          <w:rFonts w:ascii="GHEA Grapalat" w:hAnsi="GHEA Grapalat" w:cs="Sylfaen"/>
          <w:sz w:val="20"/>
          <w:lang w:val="ru-RU"/>
        </w:rPr>
        <w:t>ընթացակարգինմասնակցելուդիմում</w:t>
      </w:r>
      <w:r w:rsidR="00EF4630" w:rsidRPr="00AE2768">
        <w:rPr>
          <w:rFonts w:ascii="GHEA Grapalat" w:hAnsi="GHEA Grapalat" w:cs="Sylfaen"/>
          <w:sz w:val="20"/>
          <w:lang w:val="es-ES"/>
        </w:rPr>
        <w:t>-</w:t>
      </w:r>
      <w:r w:rsidR="00EF4630" w:rsidRPr="00AE2768">
        <w:rPr>
          <w:rFonts w:ascii="GHEA Grapalat" w:hAnsi="GHEA Grapalat" w:cs="Sylfaen"/>
          <w:sz w:val="20"/>
        </w:rPr>
        <w:t>հայտարարություն</w:t>
      </w:r>
      <w:r w:rsidR="00096865" w:rsidRPr="00AE2768">
        <w:rPr>
          <w:rFonts w:ascii="GHEA Grapalat" w:hAnsi="GHEA Grapalat" w:cs="Sylfaen"/>
          <w:sz w:val="20"/>
          <w:lang w:val="af-ZA"/>
        </w:rPr>
        <w:t xml:space="preserve">` </w:t>
      </w:r>
      <w:r w:rsidR="006F49AA" w:rsidRPr="00AE2768">
        <w:rPr>
          <w:rFonts w:ascii="GHEA Grapalat" w:hAnsi="GHEA Grapalat" w:cs="Sylfaen"/>
          <w:sz w:val="20"/>
          <w:lang w:val="af-ZA"/>
        </w:rPr>
        <w:t>համաձայն հ</w:t>
      </w:r>
      <w:r w:rsidR="00096865" w:rsidRPr="00AE2768">
        <w:rPr>
          <w:rFonts w:ascii="GHEA Grapalat" w:hAnsi="GHEA Grapalat" w:cs="Sylfaen"/>
          <w:sz w:val="20"/>
          <w:lang w:val="ru-RU"/>
        </w:rPr>
        <w:t>ավելված</w:t>
      </w:r>
      <w:r w:rsidR="00096865" w:rsidRPr="00AE2768">
        <w:rPr>
          <w:rFonts w:ascii="GHEA Grapalat" w:hAnsi="GHEA Grapalat" w:cs="Sylfaen"/>
          <w:sz w:val="20"/>
          <w:lang w:val="af-ZA"/>
        </w:rPr>
        <w:t xml:space="preserve"> N 1</w:t>
      </w:r>
      <w:r w:rsidR="006F49AA" w:rsidRPr="00AE2768">
        <w:rPr>
          <w:rFonts w:ascii="GHEA Grapalat" w:hAnsi="GHEA Grapalat" w:cs="Sylfaen"/>
          <w:sz w:val="20"/>
          <w:lang w:val="af-ZA"/>
        </w:rPr>
        <w:t>-ի</w:t>
      </w:r>
      <w:r w:rsidR="00BC6807" w:rsidRPr="00AE2768">
        <w:rPr>
          <w:rFonts w:ascii="GHEA Grapalat" w:hAnsi="GHEA Grapalat" w:cs="Sylfaen"/>
          <w:sz w:val="20"/>
          <w:lang w:val="es-ES"/>
        </w:rPr>
        <w:t>.</w:t>
      </w:r>
    </w:p>
    <w:p w:rsidR="00E968EF" w:rsidRPr="00AE2768" w:rsidRDefault="00E968EF" w:rsidP="00E968EF">
      <w:pPr>
        <w:ind w:firstLine="567"/>
        <w:jc w:val="both"/>
        <w:rPr>
          <w:rFonts w:ascii="GHEA Grapalat" w:hAnsi="GHEA Grapalat" w:cs="Sylfaen"/>
          <w:sz w:val="20"/>
          <w:lang w:val="es-ES"/>
        </w:rPr>
      </w:pPr>
      <w:r w:rsidRPr="000D08B4">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առաջարկվողապրանքի</w:t>
      </w:r>
      <w:r w:rsidRPr="00AE2768">
        <w:rPr>
          <w:rFonts w:ascii="GHEA Grapalat" w:hAnsi="GHEA Grapalat"/>
          <w:sz w:val="20"/>
          <w:szCs w:val="20"/>
          <w:lang w:val="hy-AM"/>
        </w:rPr>
        <w:t>ամբողջական նկարագիրը</w:t>
      </w:r>
      <w:r w:rsidRPr="00AE2768">
        <w:rPr>
          <w:rFonts w:ascii="GHEA Grapalat" w:hAnsi="GHEA Grapalat"/>
          <w:sz w:val="20"/>
          <w:szCs w:val="20"/>
          <w:lang w:val="es-ES"/>
        </w:rPr>
        <w:t xml:space="preserve">` </w:t>
      </w:r>
      <w:r w:rsidRPr="00AE2768">
        <w:rPr>
          <w:rFonts w:ascii="GHEA Grapalat" w:hAnsi="GHEA Grapalat"/>
          <w:sz w:val="20"/>
          <w:szCs w:val="20"/>
          <w:lang/>
        </w:rPr>
        <w:t>համաձայնհավելված</w:t>
      </w:r>
      <w:r w:rsidRPr="00AE2768">
        <w:rPr>
          <w:rFonts w:ascii="GHEA Grapalat" w:hAnsi="GHEA Grapalat"/>
          <w:sz w:val="20"/>
          <w:szCs w:val="20"/>
          <w:lang w:val="es-ES"/>
        </w:rPr>
        <w:t xml:space="preserve"> N 1.1-</w:t>
      </w:r>
      <w:r w:rsidRPr="00AE2768">
        <w:rPr>
          <w:rFonts w:ascii="GHEA Grapalat" w:hAnsi="GHEA Grapalat"/>
          <w:sz w:val="20"/>
          <w:szCs w:val="20"/>
          <w:lang/>
        </w:rPr>
        <w:t>ի</w:t>
      </w:r>
      <w:r w:rsidRPr="00AE2768">
        <w:rPr>
          <w:rFonts w:ascii="GHEA Grapalat" w:hAnsi="GHEA Grapalat" w:cs="Sylfaen"/>
          <w:sz w:val="20"/>
          <w:lang w:val="es-ES"/>
        </w:rPr>
        <w:t>.</w:t>
      </w:r>
    </w:p>
    <w:p w:rsidR="00EF4630" w:rsidRPr="00AE2768" w:rsidRDefault="00096865" w:rsidP="00EF4630">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2.</w:t>
      </w:r>
      <w:r w:rsidR="00E968EF" w:rsidRPr="00AE2768">
        <w:rPr>
          <w:rFonts w:ascii="GHEA Grapalat" w:hAnsi="GHEA Grapalat" w:cs="Sylfaen"/>
          <w:sz w:val="20"/>
          <w:lang w:val="af-ZA"/>
        </w:rPr>
        <w:t>3</w:t>
      </w:r>
      <w:r w:rsidR="00EF4630" w:rsidRPr="00AE2768">
        <w:rPr>
          <w:rFonts w:ascii="GHEA Grapalat" w:hAnsi="GHEA Grapalat" w:cs="Sylfaen"/>
          <w:sz w:val="20"/>
          <w:szCs w:val="24"/>
          <w:lang w:eastAsia="en-US"/>
        </w:rPr>
        <w:t>գործակալությանպայմանագրիպատճենըևդրակողմհանդիսացողանձիտվյալները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եթեպայմանագիրնիրականացվելուէգործակալությանմիջոցով</w:t>
      </w:r>
      <w:r w:rsidR="00EF4630" w:rsidRPr="00AE2768">
        <w:rPr>
          <w:rFonts w:ascii="GHEA Grapalat" w:hAnsi="GHEA Grapalat" w:cs="Sylfaen"/>
          <w:sz w:val="20"/>
          <w:szCs w:val="24"/>
          <w:lang w:val="af-ZA" w:eastAsia="en-US"/>
        </w:rPr>
        <w:t>.</w:t>
      </w:r>
    </w:p>
    <w:p w:rsidR="00EF4630" w:rsidRPr="00B14CEE" w:rsidRDefault="00EF4630" w:rsidP="00505AD4">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2.</w:t>
      </w:r>
      <w:r w:rsidR="00E968EF" w:rsidRPr="00AE2768">
        <w:rPr>
          <w:rFonts w:ascii="GHEA Grapalat" w:hAnsi="GHEA Grapalat" w:cs="Sylfaen"/>
          <w:sz w:val="20"/>
          <w:szCs w:val="24"/>
          <w:lang w:val="af-ZA" w:eastAsia="en-US"/>
        </w:rPr>
        <w:t>4</w:t>
      </w:r>
      <w:r w:rsidRPr="00AE2768">
        <w:rPr>
          <w:rFonts w:ascii="GHEA Grapalat" w:hAnsi="GHEA Grapalat" w:cs="Sylfaen"/>
          <w:sz w:val="20"/>
          <w:szCs w:val="24"/>
          <w:lang w:eastAsia="en-US"/>
        </w:rPr>
        <w:t>համատեղգործունեությանպայմանագիրը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եթեմասնակիցներըգնմանընթացակարգինմասնակցումենհամատեղգործունեությանկարգով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sidR="004B7C30">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6"/>
      </w:r>
    </w:p>
    <w:p w:rsidR="00E67BA7"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2.</w:t>
      </w:r>
      <w:r w:rsidR="004B7C30">
        <w:rPr>
          <w:rFonts w:ascii="GHEA Grapalat" w:hAnsi="GHEA Grapalat" w:cs="Sylfaen"/>
          <w:sz w:val="20"/>
          <w:lang w:val="af-ZA"/>
        </w:rPr>
        <w:t xml:space="preserve">6 </w:t>
      </w:r>
      <w:r w:rsidR="00E67BA7" w:rsidRPr="00AE2768">
        <w:rPr>
          <w:rFonts w:ascii="GHEA Grapalat" w:hAnsi="GHEA Grapalat" w:cs="Sylfaen"/>
          <w:sz w:val="20"/>
          <w:lang w:val="hy-AM"/>
        </w:rPr>
        <w:t>գնայինառաջարկ</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համաձայնհավելված</w:t>
      </w:r>
      <w:r w:rsidR="00294FFF" w:rsidRPr="00AE2768">
        <w:rPr>
          <w:rFonts w:ascii="GHEA Grapalat" w:hAnsi="GHEA Grapalat" w:cs="Sylfaen"/>
          <w:sz w:val="20"/>
          <w:lang w:val="af-ZA"/>
        </w:rPr>
        <w:t xml:space="preserve"> N </w:t>
      </w:r>
      <w:r w:rsidR="004D557A" w:rsidRPr="00AE2768">
        <w:rPr>
          <w:rFonts w:ascii="GHEA Grapalat" w:hAnsi="GHEA Grapalat" w:cs="Sylfaen"/>
          <w:sz w:val="20"/>
          <w:lang w:val="af-ZA"/>
        </w:rPr>
        <w:t>2</w:t>
      </w:r>
      <w:r w:rsidR="00294FFF" w:rsidRPr="00AE2768">
        <w:rPr>
          <w:rFonts w:ascii="GHEA Grapalat" w:hAnsi="GHEA Grapalat" w:cs="Sylfaen"/>
          <w:sz w:val="20"/>
          <w:lang w:val="af-ZA"/>
        </w:rPr>
        <w:t>-</w:t>
      </w:r>
      <w:r w:rsidR="00294FFF" w:rsidRPr="00AE2768">
        <w:rPr>
          <w:rFonts w:ascii="GHEA Grapalat" w:hAnsi="GHEA Grapalat" w:cs="Sylfaen"/>
          <w:sz w:val="20"/>
          <w:lang w:val="hy-AM"/>
        </w:rPr>
        <w:t>ի</w:t>
      </w:r>
      <w:r w:rsidR="00294FFF" w:rsidRPr="00AE2768">
        <w:rPr>
          <w:rFonts w:ascii="GHEA Grapalat" w:hAnsi="GHEA Grapalat" w:cs="Sylfaen"/>
          <w:sz w:val="20"/>
          <w:lang w:val="af-ZA"/>
        </w:rPr>
        <w:t>: Գնային առաջարկը</w:t>
      </w:r>
      <w:r w:rsidR="00E67BA7" w:rsidRPr="00AE2768">
        <w:rPr>
          <w:rFonts w:ascii="GHEA Grapalat" w:hAnsi="GHEA Grapalat" w:cs="Sylfaen"/>
          <w:sz w:val="20"/>
          <w:lang w:val="hy-AM"/>
        </w:rPr>
        <w:t>ներկայացվումէ</w:t>
      </w:r>
      <w:r w:rsidR="005A1D54" w:rsidRPr="00AE2768">
        <w:rPr>
          <w:rFonts w:ascii="GHEA Grapalat" w:hAnsi="GHEA Grapalat" w:cs="Sylfaen"/>
          <w:sz w:val="20"/>
          <w:szCs w:val="20"/>
          <w:lang w:val="hy-AM"/>
        </w:rPr>
        <w:t>ինքնարժեք, շահույթ</w:t>
      </w:r>
      <w:r w:rsidR="00E67BA7" w:rsidRPr="00AE2768">
        <w:rPr>
          <w:rFonts w:ascii="GHEA Grapalat" w:hAnsi="GHEA Grapalat" w:cs="Sylfaen"/>
          <w:sz w:val="20"/>
          <w:lang w:val="hy-AM"/>
        </w:rPr>
        <w:t>ևավելացվածարժեքիհարկընդհանրականբաղադրիչներիցբաղկացածհաշվարկիձևով։</w:t>
      </w:r>
      <w:r w:rsidR="005A1D54" w:rsidRPr="00AE2768">
        <w:rPr>
          <w:rFonts w:ascii="GHEA Grapalat" w:hAnsi="GHEA Grapalat" w:cs="Sylfaen"/>
          <w:sz w:val="20"/>
          <w:lang w:val="hy-AM"/>
        </w:rPr>
        <w:t>Ինքնարժեքի</w:t>
      </w:r>
      <w:r w:rsidR="00E67BA7" w:rsidRPr="009221F7">
        <w:rPr>
          <w:rFonts w:ascii="GHEA Grapalat" w:hAnsi="GHEA Grapalat" w:cs="Sylfaen"/>
          <w:sz w:val="20"/>
          <w:lang w:val="hy-AM"/>
        </w:rPr>
        <w:t>բաղադրիչներիհաշվարկ</w:t>
      </w:r>
      <w:r w:rsidR="00E67BA7" w:rsidRPr="00AE2768">
        <w:rPr>
          <w:rFonts w:ascii="GHEA Grapalat" w:hAnsi="GHEA Grapalat" w:cs="Sylfaen"/>
          <w:sz w:val="20"/>
          <w:lang w:val="af-ZA"/>
        </w:rPr>
        <w:t xml:space="preserve">` </w:t>
      </w:r>
      <w:r w:rsidR="00E67BA7" w:rsidRPr="009221F7">
        <w:rPr>
          <w:rFonts w:ascii="GHEA Grapalat" w:hAnsi="GHEA Grapalat" w:cs="Sylfaen"/>
          <w:sz w:val="20"/>
          <w:lang w:val="hy-AM"/>
        </w:rPr>
        <w:t>բացվածքկամայլմանրամասներչենպահանջվումևներկայացվում</w:t>
      </w:r>
      <w:r w:rsidR="00DD2498" w:rsidRPr="00AE2768">
        <w:rPr>
          <w:rFonts w:ascii="GHEA Grapalat" w:hAnsi="GHEA Grapalat" w:cs="Sylfaen"/>
          <w:sz w:val="20"/>
          <w:lang w:val="af-ZA"/>
        </w:rPr>
        <w:t>:</w:t>
      </w:r>
    </w:p>
    <w:p w:rsidR="00AB0304" w:rsidRPr="00AE2768" w:rsidRDefault="00AB0304" w:rsidP="00EF3662">
      <w:pPr>
        <w:ind w:firstLine="567"/>
        <w:jc w:val="both"/>
        <w:rPr>
          <w:rFonts w:ascii="GHEA Grapalat" w:hAnsi="GHEA Grapalat"/>
          <w:b/>
          <w:sz w:val="20"/>
          <w:lang w:val="af-ZA"/>
        </w:rPr>
      </w:pPr>
    </w:p>
    <w:p w:rsidR="009247B8" w:rsidRPr="00AE2768" w:rsidRDefault="009247B8" w:rsidP="00EF3662">
      <w:pPr>
        <w:ind w:firstLine="567"/>
        <w:jc w:val="both"/>
        <w:rPr>
          <w:rFonts w:ascii="GHEA Grapalat" w:hAnsi="GHEA Grapalat" w:cs="Sylfaen"/>
          <w:sz w:val="20"/>
          <w:lang w:val="af-ZA"/>
        </w:rPr>
      </w:pPr>
    </w:p>
    <w:p w:rsidR="009247B8" w:rsidRPr="00AE2768" w:rsidRDefault="009247B8" w:rsidP="009247B8">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ՀԱՅՏԸՊԱՏՐԱՍՏԵԼՈՒԿԱՐԳԸ</w:t>
      </w:r>
    </w:p>
    <w:p w:rsidR="009247B8" w:rsidRPr="00AE2768" w:rsidRDefault="009247B8" w:rsidP="009247B8">
      <w:pPr>
        <w:jc w:val="center"/>
        <w:rPr>
          <w:rFonts w:ascii="GHEA Grapalat" w:hAnsi="GHEA Grapalat" w:cs="Sylfaen"/>
          <w:b/>
          <w:sz w:val="20"/>
          <w:lang w:val="es-ES"/>
        </w:rPr>
      </w:pPr>
    </w:p>
    <w:p w:rsidR="009247B8" w:rsidRPr="00AE2768" w:rsidRDefault="009247B8" w:rsidP="009247B8">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9221F7">
        <w:rPr>
          <w:rFonts w:ascii="GHEA Grapalat" w:hAnsi="GHEA Grapalat" w:cs="Sylfaen"/>
          <w:sz w:val="20"/>
          <w:szCs w:val="20"/>
          <w:lang w:val="hy-AM"/>
        </w:rPr>
        <w:t>Մասնակիցըհայտըներկայացնումէսույնհրավերովսահմանվածկարգով։</w:t>
      </w:r>
    </w:p>
    <w:p w:rsidR="009247B8" w:rsidRPr="00AE2768" w:rsidRDefault="009247B8" w:rsidP="009247B8">
      <w:pPr>
        <w:ind w:firstLine="567"/>
        <w:jc w:val="both"/>
        <w:rPr>
          <w:rFonts w:ascii="GHEA Grapalat" w:hAnsi="GHEA Grapalat" w:cs="Sylfaen"/>
          <w:sz w:val="20"/>
          <w:lang w:val="af-ZA"/>
        </w:rPr>
      </w:pPr>
      <w:r w:rsidRPr="009221F7">
        <w:rPr>
          <w:rFonts w:ascii="GHEA Grapalat" w:hAnsi="GHEA Grapalat"/>
          <w:sz w:val="20"/>
          <w:szCs w:val="20"/>
          <w:lang w:val="hy-AM"/>
        </w:rPr>
        <w:t>Մ</w:t>
      </w:r>
      <w:r w:rsidRPr="009221F7">
        <w:rPr>
          <w:rFonts w:ascii="GHEA Grapalat" w:hAnsi="GHEA Grapalat" w:cs="Sylfaen"/>
          <w:sz w:val="20"/>
          <w:szCs w:val="20"/>
          <w:lang w:val="hy-AM"/>
        </w:rPr>
        <w:t>ասնակցիառաջարկները</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դրանցվերաբերողփաստաթղթերըդրվումենծրարիմեջ</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որըսոսնձումէայններկայացնողը</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Ծրարումներառվածփաստաթղթերը</w:t>
      </w:r>
      <w:r w:rsidRPr="00AE2768">
        <w:rPr>
          <w:rFonts w:ascii="GHEA Grapalat" w:hAnsi="GHEA Grapalat" w:cs="Sylfaen"/>
          <w:sz w:val="20"/>
          <w:szCs w:val="20"/>
          <w:lang w:val="es-ES"/>
        </w:rPr>
        <w:t xml:space="preserve">, </w:t>
      </w:r>
      <w:r w:rsidRPr="009221F7">
        <w:rPr>
          <w:rFonts w:ascii="GHEA Grapalat" w:hAnsi="GHEA Grapalat" w:cs="Sylfaen"/>
          <w:sz w:val="20"/>
          <w:szCs w:val="20"/>
          <w:lang w:val="hy-AM"/>
        </w:rPr>
        <w:t>կազմվումենբնօրինակից</w:t>
      </w:r>
      <w:r w:rsidRPr="00AE276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221F7">
        <w:rPr>
          <w:rFonts w:ascii="GHEA Grapalat" w:hAnsi="GHEA Grapalat" w:cs="Sylfaen"/>
          <w:sz w:val="20"/>
          <w:szCs w:val="20"/>
          <w:lang w:val="hy-AM"/>
        </w:rPr>
        <w:t>և</w:t>
      </w:r>
      <w:r w:rsidR="009F50EE">
        <w:rPr>
          <w:rFonts w:ascii="GHEA Grapalat" w:hAnsi="GHEA Grapalat"/>
          <w:sz w:val="20"/>
          <w:szCs w:val="20"/>
          <w:lang w:val="hy-AM"/>
        </w:rPr>
        <w:t xml:space="preserve">2 </w:t>
      </w:r>
      <w:r w:rsidRPr="009221F7">
        <w:rPr>
          <w:rFonts w:ascii="GHEA Grapalat" w:hAnsi="GHEA Grapalat"/>
          <w:sz w:val="20"/>
          <w:szCs w:val="20"/>
          <w:lang w:val="hy-AM"/>
        </w:rPr>
        <w:t>օրինակ</w:t>
      </w:r>
      <w:r w:rsidRPr="009221F7">
        <w:rPr>
          <w:rFonts w:ascii="GHEA Grapalat" w:hAnsi="GHEA Grapalat" w:cs="Sylfaen"/>
          <w:sz w:val="20"/>
          <w:szCs w:val="20"/>
          <w:lang w:val="hy-AM"/>
        </w:rPr>
        <w:t>պատճեններից</w:t>
      </w:r>
      <w:r w:rsidRPr="00AE2768">
        <w:rPr>
          <w:rFonts w:ascii="GHEA Grapalat" w:hAnsi="GHEA Grapalat"/>
          <w:sz w:val="20"/>
          <w:szCs w:val="20"/>
          <w:lang w:val="es-ES"/>
        </w:rPr>
        <w:t xml:space="preserve">: </w:t>
      </w:r>
      <w:r w:rsidRPr="009221F7">
        <w:rPr>
          <w:rFonts w:ascii="GHEA Grapalat" w:hAnsi="GHEA Grapalat" w:cs="Sylfaen"/>
          <w:sz w:val="20"/>
          <w:szCs w:val="20"/>
          <w:lang w:val="hy-AM"/>
        </w:rPr>
        <w:t>Փաստաթղթերիփաթեթներիվրահամապատասխանաբարգրվումեն</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բնօրինակ</w:t>
      </w:r>
      <w:r w:rsidRPr="00AE2768">
        <w:rPr>
          <w:rFonts w:ascii="GHEA Grapalat" w:hAnsi="GHEA Grapalat"/>
          <w:sz w:val="20"/>
          <w:szCs w:val="20"/>
          <w:lang w:val="es-ES"/>
        </w:rPr>
        <w:t xml:space="preserve">» </w:t>
      </w:r>
      <w:r w:rsidRPr="009221F7">
        <w:rPr>
          <w:rFonts w:ascii="GHEA Grapalat" w:hAnsi="GHEA Grapalat" w:cs="Sylfaen"/>
          <w:sz w:val="20"/>
          <w:szCs w:val="20"/>
          <w:lang w:val="hy-AM"/>
        </w:rPr>
        <w:t>և</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պատճեն</w:t>
      </w:r>
      <w:r w:rsidRPr="00AE2768">
        <w:rPr>
          <w:rFonts w:ascii="GHEA Grapalat" w:hAnsi="GHEA Grapalat"/>
          <w:sz w:val="20"/>
          <w:szCs w:val="20"/>
          <w:lang w:val="es-ES"/>
        </w:rPr>
        <w:t xml:space="preserve">» </w:t>
      </w:r>
      <w:r w:rsidRPr="009221F7">
        <w:rPr>
          <w:rFonts w:ascii="GHEA Grapalat" w:hAnsi="GHEA Grapalat" w:cs="Sylfaen"/>
          <w:sz w:val="20"/>
          <w:szCs w:val="20"/>
          <w:lang w:val="hy-AM"/>
        </w:rPr>
        <w:t>բառերը</w:t>
      </w:r>
      <w:r w:rsidRPr="00AE2768">
        <w:rPr>
          <w:rFonts w:ascii="GHEA Grapalat" w:hAnsi="GHEA Grapalat"/>
          <w:sz w:val="20"/>
          <w:szCs w:val="20"/>
          <w:lang w:val="es-ES"/>
        </w:rPr>
        <w:t xml:space="preserve">: </w:t>
      </w:r>
      <w:r w:rsidRPr="009221F7">
        <w:rPr>
          <w:rFonts w:ascii="GHEA Grapalat" w:hAnsi="GHEA Grapalat" w:cs="Sylfaen"/>
          <w:sz w:val="20"/>
          <w:lang w:val="hy-AM"/>
        </w:rPr>
        <w:t>Հայտումներառվողբնօրինակփաստաթղթերիփոխարենկարողեններկայացվելդրանցնոտարականկարգովվավերացվածօրինակները։</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cs="Sylfaen"/>
          <w:sz w:val="20"/>
          <w:szCs w:val="20"/>
        </w:rPr>
        <w:t>Ծրարըև</w:t>
      </w:r>
      <w:r w:rsidRPr="00AE2768">
        <w:rPr>
          <w:rFonts w:ascii="GHEA Grapalat" w:hAnsi="GHEA Grapalat"/>
          <w:sz w:val="20"/>
          <w:szCs w:val="20"/>
        </w:rPr>
        <w:t>սույն</w:t>
      </w:r>
      <w:r w:rsidRPr="00AE2768">
        <w:rPr>
          <w:rFonts w:ascii="GHEA Grapalat" w:hAnsi="GHEA Grapalat" w:cs="Sylfaen"/>
          <w:sz w:val="20"/>
          <w:szCs w:val="20"/>
        </w:rPr>
        <w:t>հրավերովնախատեսված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ասնակցիկազմածփաստաթղթերնստորագրումէդրանքներկայացնողանձըկամվերջինիսլիազորվածանձը</w:t>
      </w:r>
      <w:r w:rsidRPr="00AE2768">
        <w:rPr>
          <w:rFonts w:ascii="GHEA Grapalat" w:hAnsi="GHEA Grapalat"/>
          <w:sz w:val="20"/>
          <w:szCs w:val="20"/>
          <w:lang w:val="af-ZA"/>
        </w:rPr>
        <w:t xml:space="preserve"> (</w:t>
      </w:r>
      <w:r w:rsidRPr="00AE2768">
        <w:rPr>
          <w:rFonts w:ascii="GHEA Grapalat" w:hAnsi="GHEA Grapalat" w:cs="Sylfaen"/>
          <w:sz w:val="20"/>
          <w:szCs w:val="20"/>
        </w:rPr>
        <w:t>այսուհետ</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w:t>
      </w:r>
      <w:r w:rsidRPr="00AE2768">
        <w:rPr>
          <w:rFonts w:ascii="GHEA Grapalat" w:hAnsi="GHEA Grapalat"/>
          <w:sz w:val="20"/>
          <w:szCs w:val="20"/>
          <w:lang w:val="af-ZA"/>
        </w:rPr>
        <w:t xml:space="preserve">): </w:t>
      </w:r>
      <w:r w:rsidRPr="00AE2768">
        <w:rPr>
          <w:rFonts w:ascii="GHEA Grapalat" w:hAnsi="GHEA Grapalat" w:cs="Sylfaen"/>
          <w:sz w:val="20"/>
          <w:szCs w:val="20"/>
        </w:rPr>
        <w:t>Եթեհայտըներկայացնումէգործակալը</w:t>
      </w:r>
      <w:r w:rsidRPr="00AE2768">
        <w:rPr>
          <w:rFonts w:ascii="GHEA Grapalat" w:hAnsi="GHEA Grapalat"/>
          <w:sz w:val="20"/>
          <w:szCs w:val="20"/>
          <w:lang w:val="af-ZA"/>
        </w:rPr>
        <w:t xml:space="preserve">, </w:t>
      </w:r>
      <w:r w:rsidRPr="00AE2768">
        <w:rPr>
          <w:rFonts w:ascii="GHEA Grapalat" w:hAnsi="GHEA Grapalat" w:cs="Sylfaen"/>
          <w:sz w:val="20"/>
          <w:szCs w:val="20"/>
        </w:rPr>
        <w:t>ապահայտովներկայացվումէվերջինիսայդլիազորությունըվերապահվածլինելումասինփաստաթուղթ</w:t>
      </w:r>
      <w:r w:rsidRPr="00AE2768">
        <w:rPr>
          <w:rFonts w:ascii="GHEA Grapalat" w:hAnsi="GHEA Grapalat" w:cs="Sylfaen"/>
          <w:sz w:val="20"/>
          <w:szCs w:val="20"/>
          <w:lang w:val="af-ZA"/>
        </w:rPr>
        <w:t>:</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cs="Sylfaen"/>
          <w:sz w:val="20"/>
          <w:szCs w:val="20"/>
        </w:rPr>
        <w:t>նշվածծրարիվրահայտըկազմելուլեզվովնշվումեն</w:t>
      </w:r>
      <w:r w:rsidRPr="00AE2768">
        <w:rPr>
          <w:rFonts w:ascii="GHEA Grapalat" w:hAnsi="GHEA Grapalat"/>
          <w:sz w:val="20"/>
          <w:szCs w:val="20"/>
          <w:lang w:val="af-ZA"/>
        </w:rPr>
        <w:t xml:space="preserve">` </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ատվիրատուիանվանումըևհայտիներկայացմանվայրը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գնանշմանհարցման</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չբացելմինչևհայտերիբացմաննիստը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գտնվելուվայրըևհեռախոսահամարը</w:t>
      </w:r>
      <w:r w:rsidRPr="00AE2768">
        <w:rPr>
          <w:rFonts w:ascii="GHEA Grapalat" w:hAnsi="GHEA Grapalat"/>
          <w:sz w:val="20"/>
          <w:szCs w:val="20"/>
          <w:lang w:val="af-ZA"/>
        </w:rPr>
        <w:t>:</w:t>
      </w:r>
    </w:p>
    <w:p w:rsidR="009247B8" w:rsidRPr="00AE2768" w:rsidRDefault="009247B8" w:rsidP="009247B8">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3.3 </w:t>
      </w:r>
      <w:r w:rsidRPr="00AE2768">
        <w:rPr>
          <w:rFonts w:ascii="GHEA Grapalat" w:hAnsi="GHEA Grapalat" w:cs="Sylfaen"/>
          <w:sz w:val="20"/>
          <w:szCs w:val="20"/>
        </w:rPr>
        <w:t>Սույնհրահանգի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AE2768">
        <w:rPr>
          <w:rFonts w:ascii="GHEA Grapalat" w:hAnsi="GHEA Grapalat" w:cs="Sylfaen"/>
          <w:sz w:val="20"/>
          <w:szCs w:val="20"/>
          <w:lang w:val="af-ZA"/>
        </w:rPr>
        <w:t>:</w:t>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DA0240"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ab/>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B2572B" w:rsidRPr="00AE2768" w:rsidRDefault="00B2572B" w:rsidP="00EF3662">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B2572B" w:rsidRPr="00AE2768" w:rsidRDefault="00B2572B" w:rsidP="00EF3662">
      <w:pPr>
        <w:pStyle w:val="31"/>
        <w:spacing w:line="240" w:lineRule="auto"/>
        <w:jc w:val="right"/>
        <w:rPr>
          <w:rFonts w:ascii="GHEA Grapalat" w:hAnsi="GHEA Grapalat" w:cs="Arial"/>
          <w:b/>
          <w:lang w:val="es-ES"/>
        </w:rPr>
      </w:pPr>
      <w:r w:rsidRPr="00AE2768">
        <w:rPr>
          <w:rFonts w:ascii="GHEA Grapalat" w:hAnsi="GHEA Grapalat"/>
          <w:sz w:val="24"/>
          <w:szCs w:val="24"/>
          <w:lang w:val="af-ZA"/>
        </w:rPr>
        <w:t>«</w:t>
      </w:r>
      <w:r w:rsidR="007C3F80">
        <w:rPr>
          <w:rFonts w:ascii="GHEA Grapalat" w:hAnsi="GHEA Grapalat"/>
          <w:b/>
          <w:lang w:val="es-ES"/>
        </w:rPr>
        <w:t>ԿՄՔՀ-ԱՄ-ԳՀԱՊՁԲ-20/02</w:t>
      </w:r>
      <w:r w:rsidRPr="00AE2768">
        <w:rPr>
          <w:rFonts w:ascii="GHEA Grapalat" w:hAnsi="GHEA Grapalat"/>
          <w:sz w:val="24"/>
          <w:szCs w:val="24"/>
          <w:lang w:val="af-ZA"/>
        </w:rPr>
        <w:t>»</w:t>
      </w:r>
      <w:r w:rsidRPr="00AE2768">
        <w:rPr>
          <w:rFonts w:ascii="GHEA Grapalat" w:hAnsi="GHEA Grapalat" w:cs="Sylfaen"/>
          <w:b/>
          <w:lang w:val="es-ES"/>
        </w:rPr>
        <w:t>*ծածկագրով</w:t>
      </w:r>
    </w:p>
    <w:p w:rsidR="00B2572B" w:rsidRPr="00AE2768" w:rsidRDefault="000D08B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AE2768">
        <w:rPr>
          <w:rFonts w:ascii="GHEA Grapalat" w:hAnsi="GHEA Grapalat" w:cs="Sylfaen"/>
          <w:b/>
          <w:lang w:val="es-ES"/>
        </w:rPr>
        <w:t>իհրավերի</w:t>
      </w:r>
    </w:p>
    <w:p w:rsidR="00B2572B" w:rsidRPr="00AE2768" w:rsidRDefault="00B2572B" w:rsidP="00EF3662">
      <w:pPr>
        <w:jc w:val="center"/>
        <w:rPr>
          <w:rFonts w:ascii="GHEA Grapalat" w:hAnsi="GHEA Grapalat" w:cs="Sylfaen"/>
          <w:b/>
          <w:lang w:val="es-ES"/>
        </w:rPr>
      </w:pPr>
    </w:p>
    <w:p w:rsidR="00B2572B" w:rsidRPr="00AE2768" w:rsidRDefault="00B2572B" w:rsidP="00EF3662">
      <w:pPr>
        <w:jc w:val="center"/>
        <w:rPr>
          <w:rFonts w:ascii="GHEA Grapalat" w:hAnsi="GHEA Grapalat" w:cs="Arial"/>
          <w:b/>
          <w:lang w:val="es-ES"/>
        </w:rPr>
      </w:pPr>
      <w:r w:rsidRPr="00AE2768">
        <w:rPr>
          <w:rFonts w:ascii="GHEA Grapalat" w:hAnsi="GHEA Grapalat" w:cs="Sylfaen"/>
          <w:b/>
          <w:lang w:val="es-ES"/>
        </w:rPr>
        <w:t>ԴԻՄՈՒՄ</w:t>
      </w:r>
      <w:r w:rsidR="006C3873" w:rsidRPr="00AE2768">
        <w:rPr>
          <w:rFonts w:ascii="GHEA Grapalat" w:hAnsi="GHEA Grapalat" w:cs="Sylfaen"/>
          <w:b/>
          <w:lang w:val="es-ES"/>
        </w:rPr>
        <w:t>ՀԱՅՏԱՐԱՐՈՒԹՅՈՒՆ</w:t>
      </w:r>
      <w:r w:rsidRPr="00AE2768">
        <w:rPr>
          <w:rFonts w:ascii="GHEA Grapalat" w:hAnsi="GHEA Grapalat" w:cs="Sylfaen"/>
          <w:b/>
          <w:lang w:val="es-ES"/>
        </w:rPr>
        <w:t>*</w:t>
      </w:r>
    </w:p>
    <w:p w:rsidR="00B2572B" w:rsidRPr="00AE2768" w:rsidRDefault="000D08B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AE2768">
        <w:rPr>
          <w:rFonts w:ascii="GHEA Grapalat" w:hAnsi="GHEA Grapalat" w:cs="Sylfaen"/>
          <w:color w:val="auto"/>
          <w:sz w:val="24"/>
          <w:szCs w:val="24"/>
          <w:lang w:val="es-ES"/>
        </w:rPr>
        <w:t>ին մասնակցելու</w:t>
      </w:r>
    </w:p>
    <w:p w:rsidR="00B2572B" w:rsidRPr="00AE2768" w:rsidRDefault="00B2572B" w:rsidP="00EF3662">
      <w:pPr>
        <w:rPr>
          <w:lang w:val="es-ES" w:eastAsia="ru-RU"/>
        </w:rPr>
      </w:pPr>
    </w:p>
    <w:p w:rsidR="00B2572B" w:rsidRPr="00AE2768" w:rsidRDefault="00B2572B" w:rsidP="00EF3662">
      <w:pPr>
        <w:jc w:val="both"/>
        <w:rPr>
          <w:rFonts w:ascii="GHEA Grapalat" w:hAnsi="GHEA Grapalat" w:cs="Arial"/>
          <w:sz w:val="20"/>
          <w:szCs w:val="20"/>
          <w:lang w:val="es-ES"/>
        </w:rPr>
      </w:pP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cs="Sylfaen"/>
          <w:sz w:val="20"/>
          <w:szCs w:val="20"/>
          <w:lang w:val="es-ES"/>
        </w:rPr>
        <w:t>հայտնումէ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որցանկությունունիմասնակցել</w:t>
      </w:r>
    </w:p>
    <w:p w:rsidR="00B2572B" w:rsidRPr="00AE2768" w:rsidRDefault="00B2572B" w:rsidP="00EF3662">
      <w:pPr>
        <w:jc w:val="both"/>
        <w:rPr>
          <w:rFonts w:ascii="GHEA Grapalat" w:hAnsi="GHEA Grapalat"/>
          <w:sz w:val="22"/>
          <w:szCs w:val="22"/>
          <w:vertAlign w:val="superscript"/>
          <w:lang w:val="es-ES"/>
        </w:rPr>
      </w:pPr>
      <w:r w:rsidRPr="00AE2768">
        <w:rPr>
          <w:rFonts w:ascii="GHEA Grapalat" w:hAnsi="GHEA Grapalat" w:cs="Sylfaen"/>
          <w:vertAlign w:val="superscript"/>
          <w:lang w:val="es-ES"/>
        </w:rPr>
        <w:t>մասնակցիանվանումը</w:t>
      </w:r>
    </w:p>
    <w:p w:rsidR="00B2572B" w:rsidRPr="00AE2768" w:rsidRDefault="00EB005D" w:rsidP="00EF3662">
      <w:pPr>
        <w:jc w:val="both"/>
        <w:rPr>
          <w:rFonts w:ascii="GHEA Grapalat" w:hAnsi="GHEA Grapalat"/>
          <w:sz w:val="22"/>
          <w:szCs w:val="22"/>
          <w:u w:val="single"/>
          <w:lang w:val="es-ES"/>
        </w:rPr>
      </w:pPr>
      <w:r w:rsidRPr="00236D45">
        <w:rPr>
          <w:rFonts w:ascii="GHEA Grapalat" w:hAnsi="GHEA Grapalat"/>
          <w:b/>
          <w:i/>
          <w:sz w:val="20"/>
          <w:szCs w:val="20"/>
          <w:u w:val="single"/>
          <w:lang w:val="af-ZA"/>
        </w:rPr>
        <w:t>Քասախի «Արուսյակ» մանկապարտեզ ՀՈԱԿ</w:t>
      </w:r>
      <w:r w:rsidR="00B2572B" w:rsidRPr="00AE2768">
        <w:rPr>
          <w:rFonts w:ascii="GHEA Grapalat" w:hAnsi="GHEA Grapalat"/>
          <w:sz w:val="22"/>
          <w:szCs w:val="22"/>
          <w:lang w:val="es-ES"/>
        </w:rPr>
        <w:t>-</w:t>
      </w:r>
      <w:r w:rsidR="00B2572B" w:rsidRPr="00AE2768">
        <w:rPr>
          <w:rFonts w:ascii="GHEA Grapalat" w:hAnsi="GHEA Grapalat" w:cs="Sylfaen"/>
          <w:sz w:val="20"/>
          <w:szCs w:val="20"/>
          <w:lang w:val="es-ES"/>
        </w:rPr>
        <w:t>ի կողմից</w:t>
      </w:r>
      <w:r w:rsidR="00B2572B" w:rsidRPr="00AE2768">
        <w:rPr>
          <w:rFonts w:ascii="GHEA Grapalat" w:hAnsi="GHEA Grapalat"/>
          <w:lang w:val="es-ES"/>
        </w:rPr>
        <w:t>«</w:t>
      </w:r>
      <w:r w:rsidR="007C3F80">
        <w:rPr>
          <w:rFonts w:ascii="GHEA Grapalat" w:hAnsi="GHEA Grapalat"/>
          <w:sz w:val="20"/>
          <w:szCs w:val="20"/>
          <w:lang w:val="es-ES"/>
        </w:rPr>
        <w:t>ԿՄՔՀ-ԱՄ-ԳՀԱՊՁԲ-20/02</w:t>
      </w:r>
      <w:r w:rsidR="00B2572B" w:rsidRPr="00AE2768">
        <w:rPr>
          <w:rFonts w:ascii="GHEA Grapalat" w:hAnsi="GHEA Grapalat"/>
          <w:lang w:val="es-ES"/>
        </w:rPr>
        <w:t>»</w:t>
      </w:r>
      <w:r w:rsidR="00B2572B" w:rsidRPr="00AE2768">
        <w:rPr>
          <w:rFonts w:ascii="GHEA Grapalat" w:hAnsi="GHEA Grapalat" w:cs="Sylfaen"/>
          <w:sz w:val="20"/>
          <w:szCs w:val="20"/>
          <w:lang w:val="es-ES"/>
        </w:rPr>
        <w:t>ծածկագրով հայտարարված</w:t>
      </w:r>
    </w:p>
    <w:p w:rsidR="00B2572B" w:rsidRPr="00AE2768" w:rsidRDefault="00476A47" w:rsidP="00EF3662">
      <w:pPr>
        <w:jc w:val="both"/>
        <w:rPr>
          <w:rFonts w:ascii="GHEA Grapalat" w:hAnsi="GHEA Grapalat" w:cs="Sylfaen"/>
          <w:vertAlign w:val="superscript"/>
          <w:lang w:val="es-ES"/>
        </w:rPr>
      </w:pPr>
      <w:r w:rsidRPr="00AE2768">
        <w:rPr>
          <w:rFonts w:ascii="GHEA Grapalat" w:hAnsi="GHEA Grapalat" w:cs="Sylfaen"/>
          <w:vertAlign w:val="superscript"/>
          <w:lang w:val="es-ES"/>
        </w:rPr>
        <w:t>պ</w:t>
      </w:r>
      <w:r w:rsidR="00B2572B" w:rsidRPr="00AE2768">
        <w:rPr>
          <w:rFonts w:ascii="GHEA Grapalat" w:hAnsi="GHEA Grapalat" w:cs="Sylfaen"/>
          <w:vertAlign w:val="superscript"/>
          <w:lang w:val="es-ES"/>
        </w:rPr>
        <w:t>ատվիրատուի անվանումը</w:t>
      </w:r>
    </w:p>
    <w:p w:rsidR="00B2572B" w:rsidRPr="00AE2768" w:rsidRDefault="000D08B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AE2768">
        <w:rPr>
          <w:rFonts w:ascii="GHEA Grapalat" w:hAnsi="GHEA Grapalat" w:cs="Sylfaen"/>
          <w:sz w:val="20"/>
          <w:szCs w:val="20"/>
          <w:lang w:val="es-ES"/>
        </w:rPr>
        <w:t>ի</w:t>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cs="Sylfaen"/>
          <w:sz w:val="20"/>
          <w:szCs w:val="20"/>
          <w:lang w:val="es-ES"/>
        </w:rPr>
        <w:t xml:space="preserve"> չափաբաժնին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չափաբաժիններին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 xml:space="preserve">ևհրավերի </w:t>
      </w:r>
    </w:p>
    <w:p w:rsidR="00B2572B" w:rsidRPr="00AE2768" w:rsidRDefault="00B2572B" w:rsidP="00EF3662">
      <w:pPr>
        <w:jc w:val="both"/>
        <w:rPr>
          <w:rFonts w:ascii="GHEA Grapalat" w:hAnsi="GHEA Grapalat"/>
          <w:vertAlign w:val="superscript"/>
          <w:lang w:val="es-ES"/>
        </w:rPr>
      </w:pPr>
      <w:r w:rsidRPr="00AE2768">
        <w:rPr>
          <w:rFonts w:ascii="GHEA Grapalat" w:hAnsi="GHEA Grapalat" w:cs="Sylfaen"/>
          <w:vertAlign w:val="superscript"/>
          <w:lang w:val="es-ES"/>
        </w:rPr>
        <w:t xml:space="preserve">                                            չափաբաժնի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B2572B" w:rsidRPr="00AE2768" w:rsidRDefault="00B2572B" w:rsidP="00EF3662">
      <w:pPr>
        <w:jc w:val="both"/>
        <w:rPr>
          <w:rFonts w:ascii="GHEA Grapalat" w:hAnsi="GHEA Grapalat"/>
          <w:sz w:val="20"/>
          <w:szCs w:val="20"/>
          <w:lang w:val="es-ES"/>
        </w:rPr>
      </w:pPr>
      <w:r w:rsidRPr="00AE2768">
        <w:rPr>
          <w:rFonts w:ascii="GHEA Grapalat" w:hAnsi="GHEA Grapalat" w:cs="Sylfaen"/>
          <w:sz w:val="20"/>
          <w:szCs w:val="20"/>
          <w:lang w:val="es-ES"/>
        </w:rPr>
        <w:t>պահանջներին համապատասխաններկայացնումէհայտ:</w:t>
      </w:r>
    </w:p>
    <w:p w:rsidR="00B2572B" w:rsidRPr="00AE2768" w:rsidRDefault="00B2572B" w:rsidP="00EF3662">
      <w:pPr>
        <w:jc w:val="both"/>
        <w:rPr>
          <w:rFonts w:ascii="GHEA Grapalat" w:hAnsi="GHEA Grapalat"/>
          <w:sz w:val="12"/>
          <w:szCs w:val="12"/>
          <w:u w:val="single"/>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lang w:val="es-ES"/>
        </w:rPr>
        <w:t>-</w:t>
      </w:r>
      <w:r w:rsidRPr="00AE2768">
        <w:rPr>
          <w:rFonts w:ascii="GHEA Grapalat" w:hAnsi="GHEA Grapalat" w:cs="Sylfaen"/>
          <w:sz w:val="20"/>
          <w:szCs w:val="20"/>
          <w:lang w:val="es-ES"/>
        </w:rPr>
        <w:t>նհայտնումևհավաստումէ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մասնակցիանվանումը</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lang w:val="es-ES"/>
        </w:rPr>
        <w:t xml:space="preserve">ռեզիդենտ:  </w:t>
      </w:r>
    </w:p>
    <w:p w:rsidR="00B2572B" w:rsidRPr="00AE2768" w:rsidRDefault="00B2572B" w:rsidP="00EF3662">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երկրի անվանումը</w:t>
      </w:r>
    </w:p>
    <w:p w:rsidR="00B2572B" w:rsidRPr="00AE2768" w:rsidDel="00437CDB" w:rsidRDefault="00B2572B" w:rsidP="00EF3662">
      <w:pPr>
        <w:jc w:val="both"/>
        <w:rPr>
          <w:rFonts w:ascii="GHEA Grapalat" w:hAnsi="GHEA Grapalat" w:cs="Sylfaen"/>
          <w:sz w:val="20"/>
          <w:szCs w:val="20"/>
          <w:lang w:val="es-ES"/>
        </w:rPr>
      </w:pPr>
    </w:p>
    <w:p w:rsidR="00B2572B" w:rsidRPr="00AE2768" w:rsidRDefault="00B2572B" w:rsidP="00EF3662">
      <w:pPr>
        <w:jc w:val="both"/>
        <w:rPr>
          <w:rFonts w:ascii="GHEA Grapalat" w:hAnsi="GHEA Grapalat" w:cs="Sylfaen"/>
          <w:sz w:val="20"/>
          <w:szCs w:val="20"/>
          <w:lang w:val="es-ES"/>
        </w:rPr>
      </w:pPr>
    </w:p>
    <w:p w:rsidR="004D5333" w:rsidRPr="00AE2768" w:rsidRDefault="00B2572B" w:rsidP="00EF3662">
      <w:pPr>
        <w:jc w:val="both"/>
        <w:rPr>
          <w:rFonts w:ascii="GHEA Grapalat" w:hAnsi="GHEA Grapalat" w:cs="Sylfaen"/>
          <w:sz w:val="20"/>
          <w:szCs w:val="20"/>
          <w:lang w:val="es-ES"/>
        </w:rPr>
      </w:pPr>
      <w:r w:rsidRPr="00AE2768">
        <w:rPr>
          <w:rFonts w:ascii="GHEA Grapalat" w:hAnsi="GHEA Grapalat"/>
          <w:sz w:val="20"/>
          <w:szCs w:val="20"/>
          <w:lang w:val="es-ES"/>
        </w:rPr>
        <w:t>-</w:t>
      </w:r>
      <w:r w:rsidRPr="00AE2768">
        <w:rPr>
          <w:rFonts w:ascii="GHEA Grapalat" w:hAnsi="GHEA Grapalat" w:cs="Sylfaen"/>
          <w:sz w:val="20"/>
          <w:szCs w:val="20"/>
          <w:lang w:val="es-ES"/>
        </w:rPr>
        <w:t>ի</w:t>
      </w:r>
      <w:r w:rsidR="004D5333" w:rsidRPr="00AE2768">
        <w:rPr>
          <w:rFonts w:ascii="GHEA Grapalat" w:hAnsi="GHEA Grapalat" w:cs="Sylfaen"/>
          <w:sz w:val="20"/>
          <w:szCs w:val="20"/>
          <w:lang w:val="es-ES"/>
        </w:rPr>
        <w:t>՝</w:t>
      </w:r>
    </w:p>
    <w:p w:rsidR="004D5333" w:rsidRPr="00AE2768" w:rsidRDefault="004D5333"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մասնակցիանվանումը</w:t>
      </w:r>
    </w:p>
    <w:p w:rsidR="00B2572B" w:rsidRPr="00AE2768" w:rsidRDefault="00B2572B" w:rsidP="004D5333">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B2572B" w:rsidRPr="00AE2768" w:rsidRDefault="00B2572B" w:rsidP="00DA0240">
      <w:pPr>
        <w:ind w:left="1416" w:firstLine="708"/>
        <w:jc w:val="both"/>
        <w:rPr>
          <w:rFonts w:ascii="GHEA Grapalat" w:hAnsi="GHEA Grapalat" w:cs="Arial"/>
          <w:vertAlign w:val="superscript"/>
          <w:lang w:val="es-ES"/>
        </w:rPr>
      </w:pPr>
      <w:r w:rsidRPr="00AE2768">
        <w:rPr>
          <w:rFonts w:ascii="GHEA Grapalat" w:hAnsi="GHEA Grapalat" w:cs="Arial"/>
          <w:vertAlign w:val="superscript"/>
          <w:lang w:val="es-ES"/>
        </w:rPr>
        <w:t xml:space="preserve">                                                      հարկի վճարողի հաշվառման համարը</w:t>
      </w:r>
    </w:p>
    <w:p w:rsidR="00B2572B" w:rsidRPr="00AE2768" w:rsidRDefault="00B2572B" w:rsidP="00EF3662">
      <w:pPr>
        <w:jc w:val="both"/>
        <w:rPr>
          <w:rFonts w:ascii="GHEA Grapalat" w:hAnsi="GHEA Grapalat" w:cs="Arial"/>
          <w:vertAlign w:val="superscript"/>
          <w:lang w:val="es-ES"/>
        </w:rPr>
      </w:pPr>
    </w:p>
    <w:p w:rsidR="00B2572B" w:rsidRPr="00AE2768" w:rsidRDefault="00B2572B" w:rsidP="00EF3662">
      <w:pPr>
        <w:jc w:val="both"/>
        <w:rPr>
          <w:rFonts w:ascii="GHEA Grapalat" w:hAnsi="GHEA Grapalat"/>
          <w:sz w:val="22"/>
          <w:szCs w:val="22"/>
          <w:lang w:val="es-ES"/>
        </w:rPr>
      </w:pPr>
    </w:p>
    <w:p w:rsidR="00B2572B" w:rsidRPr="00AE2768" w:rsidRDefault="00B2572B" w:rsidP="004D5333">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էլեկտրոնայինփոստիհասցենէ</w:t>
      </w:r>
      <w:r w:rsidRPr="00AE2768">
        <w:rPr>
          <w:rFonts w:ascii="GHEA Grapalat" w:hAnsi="GHEA Grapalat" w:cs="Arial"/>
          <w:sz w:val="20"/>
          <w:szCs w:val="20"/>
          <w:lang w:val="es-ES"/>
        </w:rPr>
        <w:t>`</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B2572B" w:rsidRPr="00AE2768" w:rsidRDefault="00B2572B" w:rsidP="00EF3662">
      <w:pPr>
        <w:jc w:val="both"/>
        <w:rPr>
          <w:rFonts w:ascii="GHEA Grapalat" w:hAnsi="GHEA Grapalat"/>
          <w:sz w:val="10"/>
          <w:szCs w:val="10"/>
          <w:lang w:val="es-ES"/>
        </w:rPr>
      </w:pPr>
      <w:r w:rsidRPr="00AE2768">
        <w:rPr>
          <w:rFonts w:ascii="GHEA Grapalat" w:hAnsi="GHEA Grapalat" w:cs="Arial"/>
          <w:vertAlign w:val="superscript"/>
          <w:lang w:val="es-ES"/>
        </w:rPr>
        <w:t xml:space="preserve">                                                                                                                         էլեկտրոնային փոստի հասցեն</w:t>
      </w: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p>
    <w:p w:rsidR="003257F0" w:rsidRPr="00DA0240" w:rsidRDefault="003257F0" w:rsidP="003257F0">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3257F0" w:rsidRPr="00DA0240" w:rsidRDefault="003257F0" w:rsidP="003257F0">
      <w:pPr>
        <w:jc w:val="right"/>
        <w:rPr>
          <w:rFonts w:ascii="GHEA Grapalat" w:hAnsi="GHEA Grapalat"/>
          <w:sz w:val="10"/>
          <w:szCs w:val="10"/>
          <w:lang w:val="hy-AM"/>
        </w:rPr>
      </w:pPr>
    </w:p>
    <w:p w:rsidR="003257F0" w:rsidRPr="00DA0240" w:rsidRDefault="003257F0" w:rsidP="003257F0">
      <w:pPr>
        <w:ind w:firstLine="708"/>
        <w:jc w:val="both"/>
        <w:rPr>
          <w:rFonts w:ascii="GHEA Grapalat" w:hAnsi="GHEA Grapalat" w:cs="Arial"/>
          <w:sz w:val="20"/>
          <w:szCs w:val="2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p>
    <w:p w:rsidR="003257F0" w:rsidRPr="00DA0240" w:rsidRDefault="003257F0" w:rsidP="00DA0240">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A5473D" w:rsidRPr="00AE2768" w:rsidRDefault="00A5473D" w:rsidP="004D5333">
      <w:pPr>
        <w:ind w:firstLine="709"/>
        <w:rPr>
          <w:rFonts w:ascii="GHEA Grapalat" w:hAnsi="GHEA Grapalat" w:cs="Arial"/>
          <w:sz w:val="20"/>
          <w:szCs w:val="20"/>
          <w:lang w:val="hy-AM"/>
        </w:rPr>
      </w:pPr>
    </w:p>
    <w:p w:rsidR="00A5473D" w:rsidRPr="00AE2768" w:rsidRDefault="00A5473D" w:rsidP="00975F7E">
      <w:pPr>
        <w:ind w:firstLine="709"/>
        <w:jc w:val="both"/>
        <w:rPr>
          <w:rFonts w:ascii="GHEA Grapalat" w:hAnsi="GHEA Grapalat" w:cs="Arial"/>
          <w:sz w:val="20"/>
          <w:szCs w:val="20"/>
          <w:lang w:val="hy-AM"/>
        </w:rPr>
      </w:pPr>
    </w:p>
    <w:p w:rsidR="006C3873" w:rsidRPr="00AE2768" w:rsidRDefault="006C3873" w:rsidP="00975F7E">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p>
    <w:p w:rsidR="006C3873" w:rsidRPr="00AE2768" w:rsidRDefault="006C3873" w:rsidP="00975F7E">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cs="Sylfaen"/>
          <w:vertAlign w:val="superscript"/>
          <w:lang w:val="hy-AM"/>
        </w:rPr>
        <w:t>մասնակցի անվանում</w:t>
      </w:r>
    </w:p>
    <w:p w:rsidR="004B7C30" w:rsidRDefault="006C3873" w:rsidP="00975F7E">
      <w:pPr>
        <w:ind w:firstLine="708"/>
        <w:jc w:val="both"/>
        <w:rPr>
          <w:rFonts w:ascii="GHEA Grapalat" w:hAnsi="GHEA Grapalat" w:cs="Sylfaen"/>
          <w:sz w:val="20"/>
          <w:lang w:val="hy-AM"/>
        </w:rPr>
      </w:pPr>
      <w:r w:rsidRPr="00AE2768">
        <w:rPr>
          <w:rFonts w:ascii="GHEA Grapalat" w:hAnsi="GHEA Grapalat" w:cs="Arial"/>
          <w:sz w:val="20"/>
          <w:szCs w:val="20"/>
          <w:lang w:val="es-ES"/>
        </w:rPr>
        <w:t>1) բավարարում է «</w:t>
      </w:r>
      <w:r w:rsidR="007C3F80">
        <w:rPr>
          <w:rFonts w:ascii="GHEA Grapalat" w:hAnsi="GHEA Grapalat" w:cs="Arial"/>
          <w:sz w:val="20"/>
          <w:szCs w:val="20"/>
          <w:lang w:val="es-ES"/>
        </w:rPr>
        <w:t>ԿՄՔՀ-ԱՄ-ԳՀԱՊՁԲ-20/02</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հրավերով սահմանված մասնակցության իրավունքի պահանջներին </w:t>
      </w:r>
      <w:r w:rsidR="00EB07BB" w:rsidRPr="00AE2768">
        <w:rPr>
          <w:rFonts w:ascii="GHEA Grapalat" w:hAnsi="GHEA Grapalat" w:cs="Arial"/>
          <w:sz w:val="20"/>
          <w:szCs w:val="20"/>
          <w:lang w:val="hy-AM"/>
        </w:rPr>
        <w:t xml:space="preserve"> և </w:t>
      </w:r>
      <w:r w:rsidR="00361308" w:rsidRPr="00AE2768">
        <w:rPr>
          <w:rFonts w:ascii="GHEA Grapalat" w:hAnsi="GHEA Grapalat" w:cs="Sylfaen"/>
          <w:sz w:val="20"/>
          <w:lang w:val="hy-AM"/>
        </w:rPr>
        <w:t>պարտավորվում</w:t>
      </w:r>
      <w:r w:rsidR="00EB07BB" w:rsidRPr="00AE2768">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E2768">
        <w:rPr>
          <w:rFonts w:ascii="GHEA Grapalat" w:hAnsi="GHEA Grapalat" w:cs="Sylfaen"/>
          <w:sz w:val="20"/>
          <w:lang w:val="hy-AM"/>
        </w:rPr>
        <w:t>նել</w:t>
      </w:r>
      <w:r w:rsidR="00EB07BB" w:rsidRPr="00AE2768">
        <w:rPr>
          <w:rFonts w:ascii="GHEA Grapalat" w:hAnsi="GHEA Grapalat" w:cs="Sylfaen"/>
          <w:sz w:val="20"/>
          <w:lang w:val="hy-AM"/>
        </w:rPr>
        <w:t xml:space="preserve"> գնային առաջարկի չափով որակավորման ապահովում</w:t>
      </w:r>
      <w:r w:rsidR="00E97AB0" w:rsidRPr="000D08B4">
        <w:rPr>
          <w:rFonts w:ascii="GHEA Grapalat" w:hAnsi="GHEA Grapalat" w:cs="Sylfaen"/>
          <w:sz w:val="20"/>
          <w:lang w:val="es-ES"/>
        </w:rPr>
        <w:t>.</w:t>
      </w:r>
    </w:p>
    <w:p w:rsidR="006C3873" w:rsidRPr="00AE2768" w:rsidRDefault="00887807" w:rsidP="00975F7E">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006C3873" w:rsidRPr="00AE2768">
        <w:rPr>
          <w:rFonts w:ascii="GHEA Grapalat" w:hAnsi="GHEA Grapalat" w:cs="Arial"/>
          <w:sz w:val="20"/>
          <w:szCs w:val="20"/>
          <w:lang w:val="es-ES"/>
        </w:rPr>
        <w:t xml:space="preserve">) </w:t>
      </w:r>
      <w:r w:rsidR="006C3873" w:rsidRPr="00AE2768">
        <w:rPr>
          <w:rFonts w:ascii="GHEA Grapalat" w:hAnsi="GHEA Grapalat"/>
          <w:lang w:val="es-ES"/>
        </w:rPr>
        <w:t>«</w:t>
      </w:r>
      <w:r w:rsidR="007C3F80">
        <w:rPr>
          <w:rFonts w:ascii="GHEA Grapalat" w:hAnsi="GHEA Grapalat" w:cs="Sylfaen"/>
          <w:sz w:val="22"/>
          <w:szCs w:val="22"/>
          <w:lang w:val="hy-AM"/>
        </w:rPr>
        <w:t>ԿՄՔՀ-ԱՄ-ԳՀԱՊՁԲ-20/02</w:t>
      </w:r>
      <w:r w:rsidR="006C3873" w:rsidRPr="00AE2768">
        <w:rPr>
          <w:rFonts w:ascii="GHEA Grapalat" w:hAnsi="GHEA Grapalat"/>
          <w:lang w:val="es-ES"/>
        </w:rPr>
        <w:t>»</w:t>
      </w:r>
      <w:r w:rsidR="006C3873" w:rsidRPr="00AE2768">
        <w:rPr>
          <w:rFonts w:ascii="GHEA Grapalat" w:hAnsi="GHEA Grapalat" w:cs="Sylfaen"/>
          <w:sz w:val="22"/>
          <w:szCs w:val="22"/>
          <w:lang w:val="hy-AM"/>
        </w:rPr>
        <w:t xml:space="preserve">*  </w:t>
      </w:r>
      <w:r w:rsidR="006C3873"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006C3873" w:rsidRPr="00AE2768">
        <w:rPr>
          <w:rFonts w:ascii="GHEA Grapalat" w:hAnsi="GHEA Grapalat" w:cs="Arial"/>
          <w:sz w:val="20"/>
          <w:szCs w:val="20"/>
          <w:lang w:val="es-ES"/>
        </w:rPr>
        <w:t>ին մասնակցելու շրջանակում`</w:t>
      </w:r>
    </w:p>
    <w:p w:rsidR="006C3873" w:rsidRPr="00AE2768" w:rsidRDefault="006C3873" w:rsidP="00975F7E">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lastRenderedPageBreak/>
        <w:t>թույլ չի տվել և (կամ) թույլ չի տալու գերիշխող դիրքի չարաշահում և հակամրցակցային համաձայնություն,</w:t>
      </w:r>
    </w:p>
    <w:p w:rsidR="006C3873" w:rsidRPr="00AE2768" w:rsidRDefault="006C3873" w:rsidP="00975F7E">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t>բացակայում է հրավերով սահմանված`</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00975F7E" w:rsidRPr="00AE2768">
        <w:rPr>
          <w:rFonts w:ascii="GHEA Grapalat" w:hAnsi="GHEA Grapalat"/>
          <w:sz w:val="22"/>
          <w:szCs w:val="22"/>
          <w:u w:val="single"/>
          <w:lang w:val="es-ES"/>
        </w:rPr>
        <w:tab/>
      </w:r>
      <w:r w:rsidR="00975F7E" w:rsidRPr="00AE2768">
        <w:rPr>
          <w:rFonts w:ascii="GHEA Grapalat" w:hAnsi="GHEA Grapalat"/>
          <w:sz w:val="22"/>
          <w:szCs w:val="22"/>
          <w:u w:val="single"/>
          <w:lang w:val="es-ES"/>
        </w:rPr>
        <w:tab/>
      </w:r>
      <w:r w:rsidRPr="00AE2768">
        <w:rPr>
          <w:rFonts w:ascii="GHEA Grapalat" w:hAnsi="GHEA Grapalat" w:cs="Arial"/>
          <w:sz w:val="20"/>
          <w:szCs w:val="20"/>
          <w:lang w:val="es-ES"/>
        </w:rPr>
        <w:t>-ին</w:t>
      </w:r>
    </w:p>
    <w:p w:rsidR="006C3873" w:rsidRPr="00AE2768" w:rsidRDefault="006C3873" w:rsidP="00975F7E">
      <w:pPr>
        <w:jc w:val="both"/>
        <w:rPr>
          <w:rFonts w:ascii="GHEA Grapalat" w:hAnsi="GHEA Grapalat" w:cs="Arial"/>
          <w:vertAlign w:val="superscript"/>
          <w:lang w:val="hy-AM"/>
        </w:rPr>
      </w:pP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cs="Sylfaen"/>
          <w:vertAlign w:val="superscript"/>
          <w:lang w:val="hy-AM"/>
        </w:rPr>
        <w:t>մասնակցիանվանումը</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փոխկապակցված անձանց և (կամ)</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cs="Arial"/>
          <w:sz w:val="20"/>
          <w:szCs w:val="20"/>
          <w:lang w:val="es-ES"/>
        </w:rPr>
        <w:t>-ի</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մասնակցիանվանումը</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կողմից հիմնադրված կամ ավելի քան հիսուն տոկոս</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cs="Arial"/>
          <w:sz w:val="20"/>
          <w:szCs w:val="20"/>
          <w:lang w:val="es-ES"/>
        </w:rPr>
        <w:t>-ին</w:t>
      </w:r>
    </w:p>
    <w:p w:rsidR="006C3873" w:rsidRPr="00AE2768" w:rsidRDefault="006C3873" w:rsidP="00975F7E">
      <w:pPr>
        <w:jc w:val="both"/>
        <w:rPr>
          <w:rFonts w:ascii="GHEA Grapalat" w:hAnsi="GHEA Grapalat"/>
          <w:sz w:val="22"/>
          <w:szCs w:val="22"/>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մասնակցիանվանումը</w:t>
      </w:r>
    </w:p>
    <w:p w:rsidR="006C3873" w:rsidRPr="00AE2768" w:rsidRDefault="006C3873" w:rsidP="00975F7E">
      <w:pPr>
        <w:jc w:val="both"/>
        <w:rPr>
          <w:rFonts w:ascii="GHEA Grapalat" w:hAnsi="GHEA Grapalat" w:cs="Arial"/>
          <w:sz w:val="20"/>
          <w:szCs w:val="20"/>
          <w:lang w:val="es-ES"/>
        </w:rPr>
      </w:pPr>
      <w:r w:rsidRPr="00AE276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AE2768" w:rsidRDefault="006C3873" w:rsidP="00975F7E">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յնֆիզիկականանձի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ովուղղակիկամանուղղակիունիմասնակցիկանոնադրականկապիտալումքվեարկողբաժնետոմսերի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ավելքանտաստոկոսը</w:t>
      </w:r>
      <w:r w:rsidRPr="00AE2768">
        <w:rPr>
          <w:rFonts w:ascii="GHEA Grapalat" w:hAnsi="GHEA Grapalat" w:cs="Sylfaen"/>
          <w:sz w:val="20"/>
          <w:lang w:val="es-ES"/>
        </w:rPr>
        <w:t xml:space="preserve">, </w:t>
      </w:r>
      <w:r w:rsidRPr="00AE2768">
        <w:rPr>
          <w:rFonts w:ascii="GHEA Grapalat" w:hAnsi="GHEA Grapalat" w:cs="Sylfaen"/>
          <w:sz w:val="20"/>
        </w:rPr>
        <w:t>ներառյալըստներկայացնողիբաժնետոմսերը</w:t>
      </w:r>
      <w:r w:rsidRPr="00AE2768">
        <w:rPr>
          <w:rFonts w:ascii="GHEA Grapalat" w:hAnsi="GHEA Grapalat" w:cs="Sylfaen"/>
          <w:sz w:val="20"/>
          <w:lang w:val="es-ES"/>
        </w:rPr>
        <w:t xml:space="preserve">, </w:t>
      </w:r>
      <w:r w:rsidRPr="00AE2768">
        <w:rPr>
          <w:rFonts w:ascii="GHEA Grapalat" w:hAnsi="GHEA Grapalat" w:cs="Sylfaen"/>
          <w:sz w:val="20"/>
        </w:rPr>
        <w:t>կամայնանձի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ովիրավունքունինշանակելուկամազատելումասնակցիգործադիրմարմնիանդամներին</w:t>
      </w:r>
      <w:r w:rsidRPr="00AE2768">
        <w:rPr>
          <w:rFonts w:ascii="GHEA Grapalat" w:hAnsi="GHEA Grapalat" w:cs="Sylfaen"/>
          <w:sz w:val="20"/>
          <w:lang w:val="es-ES"/>
        </w:rPr>
        <w:t xml:space="preserve">, </w:t>
      </w:r>
      <w:r w:rsidRPr="00AE2768">
        <w:rPr>
          <w:rFonts w:ascii="GHEA Grapalat" w:hAnsi="GHEA Grapalat" w:cs="Sylfaen"/>
          <w:sz w:val="20"/>
        </w:rPr>
        <w:t>կամստանումէմասնակցիկողմիցիրականացվողձեռնարկատիրականկամայլգործունեությանարդյունքումստացվածշահույթիտասնհինգտոկոսիցավելին</w:t>
      </w:r>
      <w:r w:rsidRPr="00AE2768">
        <w:rPr>
          <w:rFonts w:ascii="GHEA Grapalat" w:hAnsi="GHEA Grapalat" w:cs="Sylfaen"/>
          <w:sz w:val="20"/>
          <w:lang w:val="es-ES"/>
        </w:rPr>
        <w:t xml:space="preserve"> (</w:t>
      </w:r>
      <w:r w:rsidRPr="00AE2768">
        <w:rPr>
          <w:rFonts w:ascii="GHEA Grapalat" w:hAnsi="GHEA Grapalat" w:cs="Sylfaen"/>
          <w:sz w:val="20"/>
        </w:rPr>
        <w:t>իրականշահառուներ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1"/>
        <w:gridCol w:w="4326"/>
        <w:gridCol w:w="4795"/>
      </w:tblGrid>
      <w:tr w:rsidR="00CE3A99" w:rsidRPr="0053633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ԱնունըԱզգանունըՀայրանունը</w:t>
            </w: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ՀՀքաղաքացիներիհամար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նույնականացմանքարտիկամանձնագրիկամՀՀօրենսդրությամբնախատեսվածանձըհաստատողփաստաթղթիտեսակըևհամարը</w:t>
            </w:r>
          </w:p>
        </w:tc>
        <w:tc>
          <w:tcPr>
            <w:tcW w:w="3370" w:type="dxa"/>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Օտարերկրյաքաղաքացիներիհամարհամապատասխաներկրիօրենսդրությամբնախատեսվածանձըհաստատողփաստաթղթիտեսակըևհամարը</w:t>
            </w:r>
          </w:p>
        </w:tc>
      </w:tr>
      <w:tr w:rsidR="00CE3A99" w:rsidRPr="00536339" w:rsidTr="00CE3A99">
        <w:trPr>
          <w:jc w:val="center"/>
        </w:trPr>
        <w:tc>
          <w:tcPr>
            <w:tcW w:w="2570" w:type="dxa"/>
            <w:vAlign w:val="center"/>
          </w:tcPr>
          <w:p w:rsidR="00CE3A99" w:rsidRPr="00AE2768"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53633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53633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AE2768" w:rsidRDefault="006C3873" w:rsidP="006C3873">
      <w:pPr>
        <w:jc w:val="right"/>
        <w:rPr>
          <w:rFonts w:ascii="GHEA Grapalat" w:hAnsi="GHEA Grapalat"/>
          <w:sz w:val="10"/>
          <w:szCs w:val="10"/>
          <w:lang w:val="es-ES"/>
        </w:rPr>
      </w:pPr>
    </w:p>
    <w:p w:rsidR="00E97AB0" w:rsidRPr="00AE2768" w:rsidRDefault="00E97AB0" w:rsidP="00CE3A99">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E97AB0" w:rsidRPr="00AE2768" w:rsidRDefault="00E97AB0" w:rsidP="00E97AB0">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մասնակցիանվանումը</w:t>
      </w:r>
    </w:p>
    <w:p w:rsidR="00E97AB0" w:rsidRPr="00AE2768" w:rsidRDefault="00E97AB0" w:rsidP="00E968EF">
      <w:pPr>
        <w:jc w:val="both"/>
        <w:rPr>
          <w:rFonts w:ascii="GHEA Grapalat" w:hAnsi="GHEA Grapalat"/>
          <w:sz w:val="20"/>
          <w:lang w:val="es-ES"/>
        </w:rPr>
      </w:pPr>
      <w:r w:rsidRPr="00AE2768">
        <w:rPr>
          <w:rFonts w:ascii="GHEA Grapalat" w:hAnsi="GHEA Grapalat"/>
          <w:sz w:val="20"/>
          <w:lang w:val="es-ES"/>
        </w:rPr>
        <w:t>ապրանքի ամբողջական նկարագիրը՝ համաձայն հավելվա</w:t>
      </w:r>
      <w:r w:rsidR="00E968EF" w:rsidRPr="00AE2768">
        <w:rPr>
          <w:rFonts w:ascii="GHEA Grapalat" w:hAnsi="GHEA Grapalat"/>
          <w:sz w:val="20"/>
          <w:lang w:val="es-ES"/>
        </w:rPr>
        <w:t>ծ</w:t>
      </w:r>
      <w:r w:rsidRPr="00AE2768">
        <w:rPr>
          <w:rFonts w:ascii="GHEA Grapalat" w:hAnsi="GHEA Grapalat"/>
          <w:sz w:val="20"/>
          <w:lang w:val="es-ES"/>
        </w:rPr>
        <w:t xml:space="preserve"> 1.1-ի: </w:t>
      </w:r>
    </w:p>
    <w:p w:rsidR="00E97AB0" w:rsidRPr="00AE2768" w:rsidRDefault="00E97AB0" w:rsidP="00CE3A99">
      <w:pPr>
        <w:ind w:firstLine="708"/>
        <w:jc w:val="both"/>
        <w:rPr>
          <w:rFonts w:ascii="GHEA Grapalat" w:hAnsi="GHEA Grapalat"/>
          <w:sz w:val="20"/>
          <w:lang w:val="es-ES"/>
        </w:rPr>
      </w:pPr>
    </w:p>
    <w:p w:rsidR="00E97AB0" w:rsidRPr="00AE2768" w:rsidRDefault="00E97AB0" w:rsidP="00CE3A99">
      <w:pPr>
        <w:ind w:firstLine="708"/>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cs="Arial"/>
          <w:sz w:val="20"/>
          <w:vertAlign w:val="superscript"/>
          <w:lang w:val="es-ES"/>
        </w:rPr>
      </w:pP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sz w:val="20"/>
          <w:vertAlign w:val="superscript"/>
          <w:lang w:val="hy-AM"/>
        </w:rPr>
        <w:t>Մասնակցիանվանումը</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B2572B" w:rsidRPr="00AE2768" w:rsidRDefault="00B2572B" w:rsidP="00EF3662">
      <w:pPr>
        <w:jc w:val="both"/>
        <w:rPr>
          <w:rFonts w:ascii="GHEA Grapalat" w:hAnsi="GHEA Grapalat" w:cs="Arial"/>
          <w:sz w:val="20"/>
          <w:vertAlign w:val="superscript"/>
          <w:lang w:val="es-ES"/>
        </w:rPr>
      </w:pPr>
    </w:p>
    <w:p w:rsidR="00B2572B" w:rsidRPr="00AE2768" w:rsidRDefault="00B2572B" w:rsidP="00EF3662">
      <w:pPr>
        <w:jc w:val="both"/>
        <w:rPr>
          <w:rFonts w:ascii="GHEA Grapalat" w:hAnsi="GHEA Grapalat"/>
          <w:sz w:val="20"/>
          <w:lang w:val="hy-AM"/>
        </w:rPr>
      </w:pPr>
    </w:p>
    <w:p w:rsidR="00B2572B" w:rsidRPr="00AE2768" w:rsidRDefault="00B2572B" w:rsidP="00EF3662">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7"/>
      </w:r>
      <w:r w:rsidRPr="00AE2768">
        <w:rPr>
          <w:rFonts w:ascii="GHEA Grapalat" w:hAnsi="GHEA Grapalat" w:cs="Arial"/>
          <w:sz w:val="20"/>
          <w:lang w:val="hy-AM"/>
        </w:rPr>
        <w:tab/>
      </w:r>
      <w:r w:rsidRPr="00AE2768">
        <w:rPr>
          <w:rFonts w:ascii="GHEA Grapalat" w:hAnsi="GHEA Grapalat" w:cs="Arial"/>
          <w:sz w:val="20"/>
          <w:lang w:val="hy-AM"/>
        </w:rPr>
        <w:tab/>
      </w:r>
    </w:p>
    <w:p w:rsidR="00B2572B" w:rsidRPr="00AE2768" w:rsidRDefault="00B2572B" w:rsidP="00EF3662">
      <w:pPr>
        <w:pStyle w:val="31"/>
        <w:spacing w:line="240" w:lineRule="auto"/>
        <w:jc w:val="right"/>
        <w:rPr>
          <w:rFonts w:ascii="GHEA Grapalat" w:hAnsi="GHEA Grapalat"/>
          <w:b/>
          <w:lang w:val="hy-AM"/>
        </w:rPr>
      </w:pPr>
    </w:p>
    <w:p w:rsidR="00B2572B" w:rsidRPr="00AE2768" w:rsidRDefault="00B2572B" w:rsidP="00EF3662">
      <w:pPr>
        <w:pStyle w:val="31"/>
        <w:spacing w:line="240" w:lineRule="auto"/>
        <w:jc w:val="right"/>
        <w:rPr>
          <w:rFonts w:ascii="GHEA Grapalat" w:hAnsi="GHEA Grapalat"/>
          <w:b/>
          <w:lang w:val="hy-AM"/>
        </w:rPr>
      </w:pPr>
    </w:p>
    <w:p w:rsidR="00CE3A99" w:rsidRPr="00AE2768" w:rsidRDefault="00CE3A99" w:rsidP="00CE3A99">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p>
    <w:p w:rsidR="000B1088" w:rsidRPr="000D08B4" w:rsidRDefault="000B1088" w:rsidP="000B1088">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lastRenderedPageBreak/>
        <w:t>Հավելված</w:t>
      </w:r>
      <w:r w:rsidR="00E968EF" w:rsidRPr="000D08B4">
        <w:rPr>
          <w:rFonts w:ascii="GHEA Grapalat" w:hAnsi="GHEA Grapalat" w:cs="Arial"/>
          <w:b/>
          <w:i w:val="0"/>
          <w:lang w:val="hy-AM"/>
        </w:rPr>
        <w:t>1.1</w:t>
      </w:r>
    </w:p>
    <w:p w:rsidR="000B1088" w:rsidRPr="00AE2768" w:rsidRDefault="000B1088" w:rsidP="000B1088">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ԿՄՔՀ-ԱՄ-ԳՀԱՊՁԲ-20/02</w:t>
      </w:r>
      <w:r w:rsidRPr="00AE2768">
        <w:rPr>
          <w:rFonts w:ascii="GHEA Grapalat" w:hAnsi="GHEA Grapalat"/>
          <w:sz w:val="24"/>
          <w:szCs w:val="24"/>
          <w:lang w:val="hy-AM"/>
        </w:rPr>
        <w:t>»</w:t>
      </w:r>
      <w:r w:rsidRPr="00AE2768">
        <w:rPr>
          <w:rFonts w:ascii="GHEA Grapalat" w:hAnsi="GHEA Grapalat" w:cs="Sylfaen"/>
          <w:b/>
          <w:lang w:val="hy-AM"/>
        </w:rPr>
        <w:t>*ծածկագրով</w:t>
      </w:r>
    </w:p>
    <w:p w:rsidR="000B1088" w:rsidRPr="00AE2768" w:rsidRDefault="000D08B4"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AE2768">
        <w:rPr>
          <w:rFonts w:ascii="GHEA Grapalat" w:hAnsi="GHEA Grapalat" w:cs="Arial"/>
          <w:b/>
          <w:lang w:val="hy-AM"/>
        </w:rPr>
        <w:t xml:space="preserve">ի </w:t>
      </w:r>
      <w:r w:rsidR="000B1088" w:rsidRPr="00AE2768">
        <w:rPr>
          <w:rFonts w:ascii="GHEA Grapalat" w:hAnsi="GHEA Grapalat" w:cs="Sylfaen"/>
          <w:b/>
          <w:lang w:val="hy-AM"/>
        </w:rPr>
        <w:t>հրավերի</w:t>
      </w:r>
    </w:p>
    <w:p w:rsidR="000B1088" w:rsidRPr="00AE2768" w:rsidRDefault="000B1088" w:rsidP="000B1088">
      <w:pPr>
        <w:ind w:left="-66"/>
        <w:jc w:val="center"/>
        <w:rPr>
          <w:rFonts w:ascii="GHEA Grapalat" w:hAnsi="GHEA Grapalat"/>
          <w:b/>
          <w:lang w:val="hy-AM"/>
        </w:rPr>
      </w:pPr>
    </w:p>
    <w:p w:rsidR="000B1088" w:rsidRPr="00AE2768" w:rsidRDefault="000B1088" w:rsidP="000B1088">
      <w:pPr>
        <w:pStyle w:val="3"/>
        <w:spacing w:line="240" w:lineRule="auto"/>
        <w:ind w:firstLine="567"/>
        <w:jc w:val="left"/>
        <w:rPr>
          <w:rFonts w:ascii="GHEA Grapalat" w:hAnsi="GHEA Grapalat"/>
          <w:b/>
          <w:lang w:val="hy-AM"/>
        </w:rPr>
      </w:pP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ind w:firstLine="567"/>
        <w:jc w:val="both"/>
        <w:rPr>
          <w:rFonts w:ascii="GHEA Grapalat" w:hAnsi="GHEA Grapalat" w:cs="Arial"/>
          <w:sz w:val="20"/>
          <w:szCs w:val="20"/>
          <w:lang w:val="es-ES"/>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-ն«</w:t>
      </w:r>
      <w:r w:rsidR="007C3F80">
        <w:rPr>
          <w:rFonts w:ascii="GHEA Grapalat" w:hAnsi="GHEA Grapalat" w:cs="Arial"/>
          <w:sz w:val="20"/>
          <w:szCs w:val="20"/>
          <w:lang w:val="es-ES"/>
        </w:rPr>
        <w:t>ԿՄՔՀ-ԱՄ-ԳՀԱՊՁԲ-20/02</w:t>
      </w:r>
      <w:r w:rsidRPr="00AE2768">
        <w:rPr>
          <w:rFonts w:ascii="GHEA Grapalat" w:hAnsi="GHEA Grapalat" w:cs="Arial"/>
          <w:sz w:val="20"/>
          <w:szCs w:val="20"/>
          <w:lang w:val="es-ES"/>
        </w:rPr>
        <w:t>»</w:t>
      </w:r>
      <w:r w:rsidR="001B7698" w:rsidRPr="00AE2768">
        <w:rPr>
          <w:rStyle w:val="af6"/>
          <w:rFonts w:ascii="GHEA Grapalat" w:hAnsi="GHEA Grapalat" w:cs="Arial"/>
          <w:sz w:val="20"/>
          <w:szCs w:val="20"/>
          <w:lang w:val="es-ES"/>
        </w:rPr>
        <w:t>*</w:t>
      </w:r>
    </w:p>
    <w:p w:rsidR="000B1088" w:rsidRPr="00AE2768" w:rsidRDefault="000B1088" w:rsidP="000B1088">
      <w:pPr>
        <w:jc w:val="both"/>
        <w:rPr>
          <w:rFonts w:ascii="GHEA Grapalat" w:hAnsi="GHEA Grapalat" w:cs="Arial"/>
          <w:sz w:val="20"/>
          <w:szCs w:val="20"/>
          <w:u w:val="single"/>
          <w:lang w:val="es-ES"/>
        </w:rPr>
      </w:pPr>
      <w:r w:rsidRPr="00AE2768">
        <w:rPr>
          <w:rFonts w:ascii="GHEA Grapalat" w:hAnsi="GHEA Grapalat"/>
          <w:sz w:val="20"/>
          <w:vertAlign w:val="superscript"/>
          <w:lang w:val="hy-AM"/>
        </w:rPr>
        <w:t>մասնակցի անվանումը</w:t>
      </w:r>
    </w:p>
    <w:p w:rsidR="000B1088" w:rsidRPr="00AE2768" w:rsidRDefault="000B1088" w:rsidP="000B1088">
      <w:pPr>
        <w:jc w:val="both"/>
        <w:rPr>
          <w:rFonts w:ascii="GHEA Grapalat" w:hAnsi="GHEA Grapalat"/>
          <w:lang w:val="hy-AM"/>
        </w:rPr>
      </w:pPr>
      <w:r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8550"/>
      </w:tblGrid>
      <w:tr w:rsidR="000B1088" w:rsidRPr="00AE2768" w:rsidTr="007760A5">
        <w:tc>
          <w:tcPr>
            <w:tcW w:w="1368" w:type="dxa"/>
            <w:vMerge w:val="restart"/>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9F50EE" w:rsidRPr="00AE2768" w:rsidTr="009F50EE">
        <w:tc>
          <w:tcPr>
            <w:tcW w:w="1368" w:type="dxa"/>
            <w:vMerge/>
            <w:vAlign w:val="center"/>
          </w:tcPr>
          <w:p w:rsidR="009F50EE" w:rsidRPr="00AE2768" w:rsidRDefault="009F50EE" w:rsidP="007760A5">
            <w:pPr>
              <w:jc w:val="center"/>
              <w:rPr>
                <w:rFonts w:ascii="GHEA Grapalat" w:hAnsi="GHEA Grapalat"/>
                <w:b/>
                <w:bCs/>
                <w:sz w:val="16"/>
                <w:szCs w:val="18"/>
                <w:lang w:val="es-ES"/>
              </w:rPr>
            </w:pPr>
          </w:p>
        </w:tc>
        <w:tc>
          <w:tcPr>
            <w:tcW w:w="8550" w:type="dxa"/>
            <w:vAlign w:val="center"/>
          </w:tcPr>
          <w:p w:rsidR="009F50EE" w:rsidRPr="00AE2768" w:rsidRDefault="009F50EE" w:rsidP="007760A5">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bl>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rPr>
          <w:rFonts w:ascii="GHEA Grapalat" w:hAnsi="GHEA Grapalat"/>
          <w:sz w:val="20"/>
          <w:lang w:val="es-ES"/>
        </w:rPr>
      </w:pPr>
    </w:p>
    <w:p w:rsidR="000B1088" w:rsidRPr="00AE2768" w:rsidRDefault="000B1088" w:rsidP="000B1088">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p>
    <w:p w:rsidR="000B1088" w:rsidRPr="00AE2768" w:rsidRDefault="000B1088" w:rsidP="000B1088">
      <w:pPr>
        <w:jc w:val="both"/>
        <w:rPr>
          <w:rFonts w:ascii="GHEA Grapalat" w:hAnsi="GHEA Grapalat"/>
          <w:sz w:val="20"/>
          <w:u w:val="single"/>
        </w:rPr>
      </w:pP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r>
    </w:p>
    <w:p w:rsidR="000B1088" w:rsidRPr="00AE2768" w:rsidRDefault="000B1088" w:rsidP="000B1088">
      <w:pPr>
        <w:jc w:val="right"/>
        <w:rPr>
          <w:rFonts w:ascii="GHEA Grapalat" w:hAnsi="GHEA Grapalat"/>
          <w:sz w:val="20"/>
          <w:lang w:val="hy-AM"/>
        </w:rPr>
      </w:pPr>
    </w:p>
    <w:p w:rsidR="000B1088" w:rsidRPr="00AE2768" w:rsidRDefault="000B1088" w:rsidP="000B1088">
      <w:pPr>
        <w:jc w:val="right"/>
        <w:rPr>
          <w:rFonts w:ascii="GHEA Grapalat" w:hAnsi="GHEA Grapalat"/>
          <w:sz w:val="20"/>
          <w:lang w:val="hy-AM"/>
        </w:rPr>
      </w:pPr>
    </w:p>
    <w:p w:rsidR="001B7698" w:rsidRPr="00AE2768" w:rsidRDefault="001B7698" w:rsidP="001B7698">
      <w:pPr>
        <w:pStyle w:val="af2"/>
        <w:rPr>
          <w:rFonts w:ascii="GHEA Grapalat" w:hAnsi="GHEA Grapalat"/>
          <w:i/>
          <w:sz w:val="16"/>
          <w:szCs w:val="16"/>
          <w:lang w:val="af-ZA"/>
        </w:rPr>
      </w:pPr>
      <w:r w:rsidRPr="00AE2768">
        <w:rPr>
          <w:rFonts w:ascii="GHEA Grapalat" w:hAnsi="GHEA Grapalat"/>
          <w:i/>
          <w:sz w:val="16"/>
          <w:szCs w:val="16"/>
          <w:lang w:val="hy-AM"/>
        </w:rPr>
        <w:t>*լրացվումէհանձնաժողովիքարտուղարիկողմից</w:t>
      </w:r>
      <w:r w:rsidRPr="00AE2768">
        <w:rPr>
          <w:rFonts w:ascii="GHEA Grapalat" w:hAnsi="GHEA Grapalat"/>
          <w:i/>
          <w:sz w:val="16"/>
          <w:szCs w:val="16"/>
          <w:lang w:val="af-ZA"/>
        </w:rPr>
        <w:t xml:space="preserve">` </w:t>
      </w:r>
      <w:r w:rsidRPr="00AE2768">
        <w:rPr>
          <w:rFonts w:ascii="GHEA Grapalat" w:hAnsi="GHEA Grapalat"/>
          <w:i/>
          <w:sz w:val="16"/>
          <w:szCs w:val="16"/>
          <w:lang w:val="hy-AM"/>
        </w:rPr>
        <w:t>մինչևհրավերըտեղեկագրումհրապարակելը:</w:t>
      </w:r>
    </w:p>
    <w:p w:rsidR="00B2572B" w:rsidRPr="00AE2768" w:rsidRDefault="000B1088" w:rsidP="000B1088">
      <w:pPr>
        <w:pStyle w:val="31"/>
        <w:spacing w:line="240" w:lineRule="auto"/>
        <w:ind w:firstLine="0"/>
        <w:jc w:val="right"/>
        <w:rPr>
          <w:rFonts w:ascii="GHEA Grapalat" w:hAnsi="GHEA Grapalat" w:cs="Arial"/>
          <w:b/>
          <w:lang w:val="hy-AM"/>
        </w:rPr>
      </w:pPr>
      <w:r w:rsidRPr="00AE2768">
        <w:rPr>
          <w:rFonts w:ascii="GHEA Grapalat" w:hAnsi="GHEA Grapalat"/>
          <w:b/>
          <w:lang w:val="hy-AM"/>
        </w:rPr>
        <w:br w:type="page"/>
      </w:r>
      <w:r w:rsidR="00B2572B" w:rsidRPr="00AE2768">
        <w:rPr>
          <w:rFonts w:ascii="GHEA Grapalat" w:hAnsi="GHEA Grapalat" w:cs="Sylfaen"/>
          <w:b/>
          <w:lang w:val="hy-AM"/>
        </w:rPr>
        <w:lastRenderedPageBreak/>
        <w:t>Հավելված</w:t>
      </w:r>
      <w:r w:rsidR="00DA0240" w:rsidRPr="000D08B4">
        <w:rPr>
          <w:rFonts w:ascii="GHEA Grapalat" w:hAnsi="GHEA Grapalat" w:cs="Arial"/>
          <w:b/>
          <w:lang w:val="hy-AM"/>
        </w:rPr>
        <w:t>2</w:t>
      </w:r>
    </w:p>
    <w:p w:rsidR="00B2572B" w:rsidRPr="00AE2768" w:rsidRDefault="00B2572B" w:rsidP="00EF3662">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ԿՄՔՀ-ԱՄ-ԳՀԱՊՁԲ-20/02</w:t>
      </w:r>
      <w:r w:rsidRPr="00AE2768">
        <w:rPr>
          <w:rFonts w:ascii="GHEA Grapalat" w:hAnsi="GHEA Grapalat"/>
          <w:sz w:val="24"/>
          <w:szCs w:val="24"/>
          <w:lang w:val="hy-AM"/>
        </w:rPr>
        <w:t>»</w:t>
      </w:r>
      <w:r w:rsidRPr="00AE2768">
        <w:rPr>
          <w:rFonts w:ascii="GHEA Grapalat" w:hAnsi="GHEA Grapalat" w:cs="Sylfaen"/>
          <w:b/>
          <w:lang w:val="hy-AM"/>
        </w:rPr>
        <w:t>*ծածկագրով</w:t>
      </w:r>
    </w:p>
    <w:p w:rsidR="00B2572B" w:rsidRPr="00AE2768" w:rsidRDefault="000D08B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AE2768">
        <w:rPr>
          <w:rFonts w:ascii="GHEA Grapalat" w:hAnsi="GHEA Grapalat" w:cs="Arial"/>
          <w:b/>
          <w:lang w:val="hy-AM"/>
        </w:rPr>
        <w:t xml:space="preserve">ի </w:t>
      </w:r>
      <w:r w:rsidR="00B2572B" w:rsidRPr="00AE2768">
        <w:rPr>
          <w:rFonts w:ascii="GHEA Grapalat" w:hAnsi="GHEA Grapalat" w:cs="Sylfaen"/>
          <w:b/>
          <w:lang w:val="hy-AM"/>
        </w:rPr>
        <w:t>հրավերի</w:t>
      </w:r>
    </w:p>
    <w:p w:rsidR="00B2572B" w:rsidRPr="00AE2768" w:rsidRDefault="00B2572B" w:rsidP="00EF3662">
      <w:pPr>
        <w:rPr>
          <w:rFonts w:ascii="GHEA Grapalat" w:hAnsi="GHEA Grapalat"/>
          <w:lang w:val="hy-AM"/>
        </w:rPr>
      </w:pPr>
    </w:p>
    <w:p w:rsidR="00B2572B" w:rsidRPr="00AE2768" w:rsidRDefault="00B2572B" w:rsidP="00EF3662">
      <w:pPr>
        <w:ind w:firstLine="567"/>
        <w:jc w:val="center"/>
        <w:rPr>
          <w:rFonts w:ascii="GHEA Grapalat" w:hAnsi="GHEA Grapalat"/>
          <w:sz w:val="20"/>
          <w:lang w:val="hy-AM"/>
        </w:rPr>
      </w:pPr>
    </w:p>
    <w:p w:rsidR="00B2572B" w:rsidRPr="00AE2768" w:rsidRDefault="00B2572B" w:rsidP="00EF3662">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B2572B" w:rsidRPr="00AE2768" w:rsidRDefault="00B2572B" w:rsidP="00EF3662">
      <w:pPr>
        <w:ind w:firstLine="567"/>
        <w:rPr>
          <w:rFonts w:ascii="GHEA Grapalat" w:hAnsi="GHEA Grapalat"/>
          <w:lang w:val="hy-AM"/>
        </w:rPr>
      </w:pPr>
    </w:p>
    <w:p w:rsidR="00B2572B" w:rsidRPr="00AE2768" w:rsidRDefault="00B2572B" w:rsidP="00EF3662">
      <w:pPr>
        <w:ind w:firstLine="567"/>
        <w:jc w:val="both"/>
        <w:rPr>
          <w:rFonts w:ascii="GHEA Grapalat" w:hAnsi="GHEA Grapalat" w:cs="Arial"/>
          <w:lang w:val="hy-AM"/>
        </w:rPr>
      </w:pPr>
      <w:r w:rsidRPr="00AE2768">
        <w:rPr>
          <w:rFonts w:ascii="GHEA Grapalat" w:hAnsi="GHEA Grapalat" w:cs="Arial"/>
          <w:sz w:val="20"/>
          <w:szCs w:val="20"/>
          <w:lang w:val="es-ES"/>
        </w:rPr>
        <w:t>Ուսումնասիրելով «</w:t>
      </w:r>
      <w:r w:rsidR="007C3F80">
        <w:rPr>
          <w:rFonts w:ascii="GHEA Grapalat" w:hAnsi="GHEA Grapalat" w:cs="Arial"/>
          <w:sz w:val="20"/>
          <w:szCs w:val="20"/>
          <w:lang w:val="es-ES"/>
        </w:rPr>
        <w:t>ԿՄՔՀ-ԱՄ-ԳՀԱՊՁԲ-20/02</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ի 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cs="Arial"/>
          <w:sz w:val="20"/>
          <w:szCs w:val="20"/>
          <w:lang w:val="es-ES"/>
        </w:rPr>
        <w:t>-ն առաջարկում է</w:t>
      </w:r>
    </w:p>
    <w:p w:rsidR="00B2572B" w:rsidRPr="00AE2768" w:rsidRDefault="00B2572B" w:rsidP="00EF3662">
      <w:pPr>
        <w:ind w:firstLine="567"/>
        <w:jc w:val="both"/>
        <w:rPr>
          <w:rFonts w:ascii="GHEA Grapalat" w:hAnsi="GHEA Grapalat" w:cs="Arial"/>
        </w:rPr>
      </w:pPr>
      <w:bookmarkStart w:id="11" w:name="_Hlk23147299"/>
      <w:r w:rsidRPr="00AE2768">
        <w:rPr>
          <w:rFonts w:ascii="GHEA Grapalat" w:hAnsi="GHEA Grapalat" w:cs="Sylfaen"/>
          <w:vertAlign w:val="superscript"/>
          <w:lang w:val="hy-AM"/>
        </w:rPr>
        <w:t xml:space="preserve">                                                                                     մասնակցի անվանումը</w:t>
      </w:r>
    </w:p>
    <w:bookmarkEnd w:id="11"/>
    <w:p w:rsidR="00B2572B" w:rsidRPr="00AE2768" w:rsidRDefault="00B2572B" w:rsidP="00EF3662">
      <w:pPr>
        <w:jc w:val="both"/>
        <w:rPr>
          <w:rFonts w:ascii="GHEA Grapalat" w:hAnsi="GHEA Grapalat"/>
          <w:sz w:val="20"/>
          <w:lang w:val="hy-AM"/>
        </w:rPr>
      </w:pPr>
      <w:r w:rsidRPr="00AE2768">
        <w:rPr>
          <w:rFonts w:ascii="GHEA Grapalat" w:hAnsi="GHEA Grapalat" w:cs="Arial"/>
          <w:sz w:val="20"/>
          <w:szCs w:val="20"/>
          <w:lang w:val="es-ES"/>
        </w:rPr>
        <w:t>պայմանագիրը կատարել ներքոհիշյալ ընդհանուր գներով.</w:t>
      </w:r>
    </w:p>
    <w:p w:rsidR="00B2572B" w:rsidRPr="00AE2768" w:rsidRDefault="00B2572B" w:rsidP="00EF3662">
      <w:pPr>
        <w:jc w:val="center"/>
        <w:rPr>
          <w:rFonts w:ascii="GHEA Grapalat" w:hAnsi="GHEA Grapalat"/>
          <w:sz w:val="20"/>
          <w:lang w:val="hy-AM"/>
        </w:rPr>
      </w:pPr>
      <w:r w:rsidRPr="00AE2768">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1557AE" w:rsidRPr="009221F7"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1557AE" w:rsidRPr="00AE2768" w:rsidRDefault="001557AE" w:rsidP="00EF3662">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1557AE" w:rsidRPr="00AE2768"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6=3+4+5</w:t>
            </w:r>
          </w:p>
        </w:tc>
      </w:tr>
      <w:tr w:rsidR="001557AE" w:rsidRPr="009221F7"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9221F7"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rPr>
                <w:rFonts w:ascii="GHEA Grapalat" w:hAnsi="GHEA Grapalat"/>
                <w:lang w:val="es-ES"/>
              </w:rPr>
            </w:pPr>
          </w:p>
        </w:tc>
      </w:tr>
      <w:tr w:rsidR="001557AE" w:rsidRPr="009221F7"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r>
    </w:tbl>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hy-AM"/>
        </w:rPr>
      </w:pPr>
    </w:p>
    <w:p w:rsidR="00B2572B" w:rsidRPr="00AE2768" w:rsidRDefault="00B2572B" w:rsidP="00EF3662">
      <w:pPr>
        <w:ind w:left="720" w:firstLine="720"/>
        <w:jc w:val="both"/>
        <w:rPr>
          <w:rFonts w:ascii="GHEA Grapalat" w:hAnsi="GHEA Grapalat"/>
          <w:sz w:val="20"/>
          <w:lang w:val="hy-AM"/>
        </w:rPr>
      </w:pP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_____________ </w:t>
      </w:r>
    </w:p>
    <w:p w:rsidR="00B2572B" w:rsidRPr="00AE2768" w:rsidRDefault="00B2572B" w:rsidP="00EF3662">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B2572B" w:rsidRPr="00AE2768" w:rsidRDefault="00B2572B" w:rsidP="00EF3662">
      <w:pPr>
        <w:jc w:val="right"/>
        <w:rPr>
          <w:rFonts w:ascii="GHEA Grapalat" w:hAnsi="GHEA Grapalat"/>
          <w:sz w:val="20"/>
          <w:lang w:val="hy-AM"/>
        </w:rPr>
      </w:pP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8"/>
      </w:r>
      <w:r w:rsidRPr="00AE2768">
        <w:rPr>
          <w:rFonts w:ascii="GHEA Grapalat" w:hAnsi="GHEA Grapalat"/>
          <w:sz w:val="20"/>
          <w:lang w:val="hy-AM"/>
        </w:rPr>
        <w:tab/>
      </w:r>
      <w:r w:rsidRPr="00AE2768">
        <w:rPr>
          <w:rFonts w:ascii="GHEA Grapalat" w:hAnsi="GHEA Grapalat"/>
          <w:sz w:val="20"/>
          <w:lang w:val="hy-AM"/>
        </w:rPr>
        <w:tab/>
      </w:r>
    </w:p>
    <w:p w:rsidR="00B2572B" w:rsidRPr="00AE2768" w:rsidRDefault="00B2572B" w:rsidP="00EF3662">
      <w:pPr>
        <w:jc w:val="right"/>
        <w:rPr>
          <w:rFonts w:ascii="GHEA Grapalat" w:hAnsi="GHEA Grapalat"/>
          <w:sz w:val="20"/>
          <w:lang w:val="hy-AM"/>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es-ES" w:eastAsia="ru-RU"/>
        </w:rPr>
      </w:pPr>
    </w:p>
    <w:p w:rsidR="009F50EE" w:rsidRPr="00AE2768" w:rsidRDefault="00B2572B" w:rsidP="009F50EE">
      <w:pPr>
        <w:pStyle w:val="31"/>
        <w:spacing w:line="240" w:lineRule="auto"/>
        <w:jc w:val="right"/>
        <w:rPr>
          <w:rFonts w:ascii="GHEA Grapalat" w:hAnsi="GHEA Grapalat" w:cs="Sylfaen"/>
          <w:b/>
          <w:lang w:val="hy-AM"/>
        </w:rPr>
      </w:pPr>
      <w:r w:rsidRPr="00AE2768">
        <w:rPr>
          <w:rFonts w:ascii="GHEA Grapalat" w:hAnsi="GHEA Grapalat"/>
          <w:i/>
          <w:lang w:val="es-ES" w:eastAsia="ru-RU"/>
        </w:rPr>
        <w:br w:type="page"/>
      </w:r>
    </w:p>
    <w:p w:rsidR="007862B1" w:rsidRPr="000D08B4" w:rsidRDefault="007862B1" w:rsidP="007862B1">
      <w:pPr>
        <w:pStyle w:val="31"/>
        <w:spacing w:line="240" w:lineRule="auto"/>
        <w:jc w:val="right"/>
        <w:rPr>
          <w:rFonts w:ascii="GHEA Grapalat" w:hAnsi="GHEA Grapalat" w:cs="Arial"/>
          <w:b/>
          <w:lang w:val="hy-AM"/>
        </w:rPr>
      </w:pPr>
      <w:r w:rsidRPr="00AE2768">
        <w:rPr>
          <w:rFonts w:ascii="GHEA Grapalat" w:hAnsi="GHEA Grapalat" w:cs="Sylfaen"/>
          <w:b/>
          <w:lang w:val="hy-AM"/>
        </w:rPr>
        <w:lastRenderedPageBreak/>
        <w:t>Հավելված</w:t>
      </w:r>
      <w:r w:rsidRPr="000D08B4">
        <w:rPr>
          <w:rFonts w:ascii="GHEA Grapalat" w:hAnsi="GHEA Grapalat" w:cs="Arial"/>
          <w:b/>
          <w:lang w:val="hy-AM"/>
        </w:rPr>
        <w:t>4.1</w:t>
      </w:r>
    </w:p>
    <w:p w:rsidR="007862B1" w:rsidRPr="00AE2768" w:rsidRDefault="007862B1" w:rsidP="007862B1">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7C3F80">
        <w:rPr>
          <w:rFonts w:ascii="GHEA Grapalat" w:hAnsi="GHEA Grapalat"/>
          <w:b/>
          <w:lang w:val="hy-AM"/>
        </w:rPr>
        <w:t>ԿՄՔՀ-ԱՄ-ԳՀԱՊՁԲ-20/02</w:t>
      </w:r>
      <w:r w:rsidRPr="00AE2768">
        <w:rPr>
          <w:rFonts w:ascii="GHEA Grapalat" w:hAnsi="GHEA Grapalat"/>
          <w:sz w:val="24"/>
          <w:szCs w:val="24"/>
          <w:lang w:val="hy-AM"/>
        </w:rPr>
        <w:t>»</w:t>
      </w:r>
      <w:r w:rsidRPr="00AE2768">
        <w:rPr>
          <w:rFonts w:ascii="GHEA Grapalat" w:hAnsi="GHEA Grapalat" w:cs="Sylfaen"/>
          <w:b/>
          <w:lang w:val="es-ES"/>
        </w:rPr>
        <w:t>*</w:t>
      </w:r>
      <w:r w:rsidRPr="00AE2768">
        <w:rPr>
          <w:rFonts w:ascii="GHEA Grapalat" w:hAnsi="GHEA Grapalat" w:cs="Sylfaen"/>
          <w:b/>
          <w:lang w:val="hy-AM"/>
        </w:rPr>
        <w:t>ծածկագրով</w:t>
      </w:r>
    </w:p>
    <w:p w:rsidR="007862B1" w:rsidRPr="00AE2768" w:rsidRDefault="000D08B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AE2768">
        <w:rPr>
          <w:rFonts w:ascii="GHEA Grapalat" w:hAnsi="GHEA Grapalat" w:cs="Arial"/>
          <w:b/>
          <w:lang w:val="hy-AM"/>
        </w:rPr>
        <w:t xml:space="preserve">ի </w:t>
      </w:r>
      <w:r w:rsidR="007862B1" w:rsidRPr="00AE2768">
        <w:rPr>
          <w:rFonts w:ascii="GHEA Grapalat" w:hAnsi="GHEA Grapalat" w:cs="Sylfaen"/>
          <w:b/>
          <w:lang w:val="hy-AM"/>
        </w:rPr>
        <w:t>հրավերի</w:t>
      </w:r>
    </w:p>
    <w:p w:rsidR="007862B1" w:rsidRPr="00AE2768" w:rsidRDefault="007862B1" w:rsidP="007862B1">
      <w:pPr>
        <w:pStyle w:val="31"/>
        <w:spacing w:line="240" w:lineRule="auto"/>
        <w:jc w:val="right"/>
        <w:rPr>
          <w:rFonts w:ascii="GHEA Grapalat" w:hAnsi="GHEA Grapalat" w:cs="Sylfaen"/>
          <w:b/>
          <w:lang w:val="hy-AM"/>
        </w:rPr>
      </w:pPr>
    </w:p>
    <w:p w:rsidR="007862B1" w:rsidRPr="00AE2768" w:rsidRDefault="007862B1" w:rsidP="007862B1">
      <w:pPr>
        <w:jc w:val="center"/>
        <w:rPr>
          <w:rFonts w:ascii="GHEA Grapalat" w:hAnsi="GHEA Grapalat" w:cs="GHEA Grapalat"/>
          <w:b/>
          <w:sz w:val="20"/>
          <w:szCs w:val="20"/>
          <w:lang w:val="hy-AM"/>
        </w:rPr>
      </w:pPr>
      <w:r w:rsidRPr="00AE2768">
        <w:rPr>
          <w:rFonts w:ascii="GHEA Grapalat" w:hAnsi="GHEA Grapalat" w:cs="GHEA Grapalat"/>
          <w:b/>
          <w:sz w:val="20"/>
          <w:szCs w:val="20"/>
          <w:lang w:val="hy-AM"/>
        </w:rPr>
        <w:t xml:space="preserve">ՏՈւԺԱՆՔԻ ՄԱՍԻՆ ՀԱՄԱՁԱՅՆԱԳԻՐ </w:t>
      </w:r>
    </w:p>
    <w:p w:rsidR="00631658" w:rsidRPr="00AE2768" w:rsidRDefault="00631658" w:rsidP="007862B1">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7862B1" w:rsidRPr="00AE2768" w:rsidRDefault="007862B1" w:rsidP="007862B1">
      <w:pPr>
        <w:rPr>
          <w:rFonts w:ascii="GHEA Grapalat" w:hAnsi="GHEA Grapalat" w:cs="GHEA Grapalat"/>
          <w:b/>
          <w:sz w:val="20"/>
          <w:szCs w:val="20"/>
          <w:lang w:val="hy-AM"/>
        </w:rPr>
      </w:pPr>
    </w:p>
    <w:p w:rsidR="007862B1" w:rsidRPr="00AE2768" w:rsidRDefault="007862B1" w:rsidP="007862B1">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sz w:val="20"/>
          <w:szCs w:val="20"/>
          <w:lang w:val="hy-AM"/>
        </w:rPr>
        <w:t>«»</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7862B1" w:rsidRPr="00AE2768" w:rsidRDefault="007862B1" w:rsidP="007862B1">
      <w:pPr>
        <w:rPr>
          <w:rFonts w:ascii="GHEA Grapalat" w:hAnsi="GHEA Grapalat" w:cs="GHEA Grapalat"/>
          <w:sz w:val="20"/>
          <w:szCs w:val="20"/>
          <w:lang w:val="hy-AM"/>
        </w:rPr>
      </w:pPr>
    </w:p>
    <w:p w:rsidR="007862B1" w:rsidRPr="000E3900" w:rsidRDefault="007862B1" w:rsidP="007862B1">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7862B1" w:rsidRPr="000E3900" w:rsidRDefault="007862B1" w:rsidP="007862B1">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E2768" w:rsidRDefault="007862B1" w:rsidP="007862B1">
      <w:pPr>
        <w:ind w:firstLine="708"/>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7862B1" w:rsidRPr="00AE2768" w:rsidRDefault="007862B1" w:rsidP="007862B1">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r>
    </w:p>
    <w:p w:rsidR="007862B1" w:rsidRPr="00AE2768" w:rsidRDefault="007862B1" w:rsidP="007862B1">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sidR="009F50EE" w:rsidRPr="00A32B72">
        <w:rPr>
          <w:rFonts w:ascii="GHEA Grapalat" w:hAnsi="GHEA Grapalat"/>
          <w:b/>
          <w:i/>
          <w:color w:val="0070C0"/>
          <w:sz w:val="20"/>
          <w:szCs w:val="20"/>
          <w:u w:val="single"/>
          <w:lang w:val="af-ZA"/>
        </w:rPr>
        <w:t>Քասախի «Արուսյակ» մանկապարտեզ ՀՈԱԿ</w:t>
      </w:r>
      <w:r w:rsidRPr="00A32B72">
        <w:rPr>
          <w:rFonts w:ascii="GHEA Grapalat" w:hAnsi="GHEA Grapalat" w:cs="GHEA Grapalat"/>
          <w:color w:val="0070C0"/>
          <w:sz w:val="20"/>
          <w:szCs w:val="20"/>
          <w:lang w:val="pt-BR"/>
        </w:rPr>
        <w:t xml:space="preserve">*  </w:t>
      </w:r>
      <w:r w:rsidRPr="00AE2768">
        <w:rPr>
          <w:rFonts w:ascii="GHEA Grapalat" w:hAnsi="GHEA Grapalat" w:cs="GHEA Grapalat"/>
          <w:sz w:val="20"/>
          <w:szCs w:val="20"/>
          <w:lang w:val="pt-BR"/>
        </w:rPr>
        <w:t xml:space="preserve">(այսուհետ` Պատվիրատու) կողմից </w:t>
      </w:r>
    </w:p>
    <w:p w:rsidR="007862B1" w:rsidRPr="00AE2768" w:rsidRDefault="007862B1" w:rsidP="007862B1">
      <w:pPr>
        <w:ind w:left="426"/>
        <w:jc w:val="both"/>
        <w:rPr>
          <w:rFonts w:ascii="GHEA Grapalat" w:hAnsi="GHEA Grapalat" w:cs="GHEA Grapalat"/>
          <w:sz w:val="20"/>
          <w:szCs w:val="20"/>
          <w:lang w:val="pt-BR"/>
        </w:rPr>
      </w:pPr>
      <w:r w:rsidRPr="00AE2768">
        <w:rPr>
          <w:rFonts w:ascii="GHEA Grapalat" w:hAnsi="GHEA Grapalat"/>
          <w:sz w:val="20"/>
          <w:szCs w:val="20"/>
          <w:vertAlign w:val="superscript"/>
          <w:lang w:val="hy-AM"/>
        </w:rPr>
        <w:t>պատվիրատուի անվանումը</w:t>
      </w:r>
    </w:p>
    <w:p w:rsidR="007862B1" w:rsidRPr="00AE2768" w:rsidRDefault="007862B1" w:rsidP="007862B1">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00866C4F" w:rsidRPr="00866C4F">
        <w:rPr>
          <w:rFonts w:ascii="GHEA Grapalat" w:hAnsi="GHEA Grapalat"/>
          <w:sz w:val="20"/>
          <w:szCs w:val="20"/>
          <w:u w:val="single"/>
          <w:lang w:val="hy-AM"/>
        </w:rPr>
        <w:t>«</w:t>
      </w:r>
      <w:r w:rsidR="007C3F80">
        <w:rPr>
          <w:rFonts w:ascii="GHEA Grapalat" w:hAnsi="GHEA Grapalat"/>
          <w:b/>
          <w:sz w:val="20"/>
          <w:szCs w:val="20"/>
          <w:u w:val="single"/>
          <w:lang w:val="hy-AM"/>
        </w:rPr>
        <w:t>ԿՄՔՀ-ԱՄ-ԳՀԱՊՁԲ-20/02</w:t>
      </w:r>
      <w:r w:rsidR="00866C4F" w:rsidRPr="00866C4F">
        <w:rPr>
          <w:rFonts w:ascii="GHEA Grapalat" w:hAnsi="GHEA Grapalat"/>
          <w:sz w:val="20"/>
          <w:szCs w:val="20"/>
          <w:u w:val="single"/>
          <w:lang w:val="hy-AM"/>
        </w:rPr>
        <w:t>»</w:t>
      </w:r>
      <w:r w:rsidRPr="00AE2768">
        <w:rPr>
          <w:rFonts w:ascii="GHEA Grapalat" w:hAnsi="GHEA Grapalat" w:cs="GHEA Grapalat"/>
          <w:sz w:val="20"/>
          <w:szCs w:val="20"/>
          <w:lang w:val="pt-BR"/>
        </w:rPr>
        <w:t>* ծածկագրով գնման ընթացակարգին:</w:t>
      </w:r>
    </w:p>
    <w:p w:rsidR="007862B1" w:rsidRPr="00AE2768" w:rsidRDefault="007862B1" w:rsidP="007862B1">
      <w:pPr>
        <w:ind w:left="426"/>
        <w:jc w:val="both"/>
        <w:rPr>
          <w:rFonts w:ascii="GHEA Grapalat" w:hAnsi="GHEA Grapalat" w:cs="GHEA Grapalat"/>
          <w:sz w:val="20"/>
          <w:szCs w:val="20"/>
          <w:lang w:val="pt-BR"/>
        </w:rPr>
      </w:pPr>
      <w:r w:rsidRPr="00AE2768">
        <w:rPr>
          <w:rFonts w:ascii="GHEA Grapalat" w:hAnsi="GHEA Grapalat"/>
          <w:sz w:val="20"/>
          <w:szCs w:val="20"/>
          <w:vertAlign w:val="superscript"/>
          <w:lang w:val="hy-AM"/>
        </w:rPr>
        <w:t>ընթացակարգի ծածկագիրը</w:t>
      </w:r>
    </w:p>
    <w:p w:rsidR="007862B1" w:rsidRPr="00AE2768" w:rsidRDefault="006E35C3" w:rsidP="006E35C3">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1.</w:t>
      </w:r>
      <w:r w:rsidR="000149F3" w:rsidRPr="00AE2768">
        <w:rPr>
          <w:rFonts w:ascii="GHEA Grapalat" w:hAnsi="GHEA Grapalat" w:cs="GHEA Grapalat"/>
          <w:sz w:val="20"/>
          <w:szCs w:val="20"/>
          <w:lang w:val="pt-BR"/>
        </w:rPr>
        <w:t>2</w:t>
      </w:r>
      <w:r w:rsidR="007862B1" w:rsidRPr="00AE2768">
        <w:rPr>
          <w:rFonts w:ascii="GHEA Grapalat" w:hAnsi="GHEA Grapalat" w:cs="GHEA Grapalat"/>
          <w:sz w:val="20"/>
          <w:szCs w:val="20"/>
          <w:lang w:val="pt-BR"/>
        </w:rPr>
        <w:t xml:space="preserve">Որպես գնման ընթացակարգի արդյունքում </w:t>
      </w:r>
      <w:r w:rsidRPr="00AE276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E2768">
        <w:rPr>
          <w:rFonts w:ascii="GHEA Grapalat" w:hAnsi="GHEA Grapalat" w:cs="GHEA Grapalat"/>
          <w:sz w:val="20"/>
          <w:szCs w:val="20"/>
          <w:lang w:val="pt-BR"/>
        </w:rPr>
        <w:t xml:space="preserve">կատարման </w:t>
      </w:r>
      <w:r w:rsidRPr="00AE2768">
        <w:rPr>
          <w:rFonts w:ascii="GHEA Grapalat" w:hAnsi="GHEA Grapalat" w:cs="GHEA Grapalat"/>
          <w:sz w:val="20"/>
          <w:szCs w:val="20"/>
          <w:lang w:val="pt-BR"/>
        </w:rPr>
        <w:t xml:space="preserve">համար անհրաժեշտ որակավորման </w:t>
      </w:r>
      <w:r w:rsidR="007862B1" w:rsidRPr="00AE2768">
        <w:rPr>
          <w:rFonts w:ascii="GHEA Grapalat" w:hAnsi="GHEA Grapalat" w:cs="GHEA Grapalat"/>
          <w:sz w:val="20"/>
          <w:szCs w:val="20"/>
          <w:lang w:val="pt-BR"/>
        </w:rPr>
        <w:t>ապահովում, Ընկերությունը</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E2768" w:rsidRDefault="000149F3" w:rsidP="000149F3">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7862B1" w:rsidRPr="00AE2768">
        <w:rPr>
          <w:rFonts w:ascii="GHEA Grapalat" w:hAnsi="GHEA Grapalat" w:cs="GHEA Grapalat"/>
          <w:color w:val="000000"/>
          <w:sz w:val="20"/>
          <w:szCs w:val="20"/>
          <w:lang w:val="pt-BR"/>
        </w:rPr>
        <w:t>Ընկերությունը</w:t>
      </w:r>
      <w:r w:rsidR="007862B1" w:rsidRPr="00AE2768">
        <w:rPr>
          <w:rFonts w:ascii="GHEA Grapalat" w:hAnsi="GHEA Grapalat" w:cs="GHEA Grapalat"/>
          <w:color w:val="000000"/>
          <w:sz w:val="20"/>
          <w:szCs w:val="20"/>
          <w:lang w:val="hy-AM"/>
        </w:rPr>
        <w:t xml:space="preserve"> սույն </w:t>
      </w:r>
      <w:r w:rsidR="007862B1" w:rsidRPr="00AE2768">
        <w:rPr>
          <w:rFonts w:ascii="GHEA Grapalat" w:hAnsi="GHEA Grapalat" w:cs="GHEA Grapalat"/>
          <w:color w:val="000000"/>
          <w:sz w:val="20"/>
          <w:szCs w:val="20"/>
          <w:lang w:val="pt-BR"/>
        </w:rPr>
        <w:t>տուժանքի համաձայնագ</w:t>
      </w:r>
      <w:r w:rsidR="007862B1" w:rsidRPr="00AE2768">
        <w:rPr>
          <w:rFonts w:ascii="GHEA Grapalat" w:hAnsi="GHEA Grapalat" w:cs="GHEA Grapalat"/>
          <w:color w:val="000000"/>
          <w:sz w:val="20"/>
          <w:szCs w:val="20"/>
          <w:lang w:val="hy-AM"/>
        </w:rPr>
        <w:t>ր</w:t>
      </w:r>
      <w:r w:rsidR="007862B1" w:rsidRPr="00AE2768">
        <w:rPr>
          <w:rFonts w:ascii="GHEA Grapalat" w:hAnsi="GHEA Grapalat" w:cs="GHEA Grapalat"/>
          <w:color w:val="000000"/>
          <w:sz w:val="20"/>
          <w:szCs w:val="20"/>
          <w:lang w:val="pt-BR"/>
        </w:rPr>
        <w:t>ի</w:t>
      </w:r>
      <w:r w:rsidR="007862B1" w:rsidRPr="00AE2768">
        <w:rPr>
          <w:rFonts w:ascii="GHEA Grapalat" w:hAnsi="GHEA Grapalat" w:cs="GHEA Grapalat"/>
          <w:color w:val="000000"/>
          <w:sz w:val="20"/>
          <w:szCs w:val="20"/>
          <w:lang w:val="hy-AM"/>
        </w:rPr>
        <w:t xml:space="preserve">ն կից ներկայացվող վճարման պահանջագրի </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այսուհետ` Պահանջագիր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ստորագրմամբ անհետկանչելիորեն  համաձայնվում է, որ</w:t>
      </w:r>
      <w:r w:rsidR="006E35C3" w:rsidRPr="000D08B4">
        <w:rPr>
          <w:rFonts w:ascii="GHEA Grapalat" w:hAnsi="GHEA Grapalat" w:cs="GHEA Grapalat"/>
          <w:color w:val="000000"/>
          <w:sz w:val="20"/>
          <w:szCs w:val="20"/>
          <w:lang w:val="hy-AM"/>
        </w:rPr>
        <w:t>՝</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E2768" w:rsidRDefault="007862B1" w:rsidP="007862B1">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E2768" w:rsidRDefault="007862B1" w:rsidP="007862B1">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E2768" w:rsidRDefault="000149F3" w:rsidP="000149F3">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1.4</w:t>
      </w:r>
      <w:r w:rsidR="007862B1"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276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E2768">
        <w:rPr>
          <w:rFonts w:ascii="GHEA Grapalat" w:hAnsi="GHEA Grapalat" w:cs="GHEA Grapalat"/>
          <w:sz w:val="20"/>
          <w:szCs w:val="20"/>
          <w:lang w:val="pt-BR"/>
        </w:rPr>
        <w:t xml:space="preserve"> Պատվիրատուն սույն տուժանքի համաձայնագիրը և կից </w:t>
      </w:r>
      <w:r w:rsidR="007862B1" w:rsidRPr="00AE2768">
        <w:rPr>
          <w:rFonts w:ascii="GHEA Grapalat" w:hAnsi="GHEA Grapalat" w:cs="GHEA Grapalat"/>
          <w:sz w:val="20"/>
          <w:szCs w:val="20"/>
          <w:lang w:val="hy-AM"/>
        </w:rPr>
        <w:t xml:space="preserve">Պահանջագիրը բնօրինակներով </w:t>
      </w:r>
      <w:r w:rsidR="007862B1" w:rsidRPr="00AE2768">
        <w:rPr>
          <w:rFonts w:ascii="GHEA Grapalat" w:hAnsi="GHEA Grapalat" w:cs="GHEA Grapalat"/>
          <w:sz w:val="20"/>
          <w:szCs w:val="20"/>
          <w:lang w:val="pt-BR"/>
        </w:rPr>
        <w:t xml:space="preserve">ներկայացնում է </w:t>
      </w:r>
      <w:r w:rsidR="007862B1" w:rsidRPr="00AE2768">
        <w:rPr>
          <w:rFonts w:ascii="GHEA Grapalat" w:hAnsi="GHEA Grapalat" w:cs="GHEA Grapalat"/>
          <w:sz w:val="20"/>
          <w:szCs w:val="20"/>
          <w:lang w:val="hy-AM"/>
        </w:rPr>
        <w:t>Վճարող Բանկին</w:t>
      </w:r>
      <w:r w:rsidR="007862B1"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E2768">
        <w:rPr>
          <w:rFonts w:ascii="GHEA Grapalat" w:hAnsi="GHEA Grapalat" w:cs="GHEA Grapalat"/>
          <w:sz w:val="20"/>
          <w:szCs w:val="20"/>
          <w:lang w:val="hy-AM"/>
        </w:rPr>
        <w:t>Պահանջագիրը</w:t>
      </w:r>
      <w:r w:rsidR="007862B1" w:rsidRPr="000D08B4">
        <w:rPr>
          <w:rFonts w:ascii="GHEA Grapalat" w:hAnsi="GHEA Grapalat" w:cs="GHEA Grapalat"/>
          <w:sz w:val="20"/>
          <w:szCs w:val="20"/>
          <w:lang w:val="hy-AM"/>
        </w:rPr>
        <w:t>էլեկտրոնայինթվայինստորագրությամբհաստատվածլինելուդեպքումդրանքՎճարողԲանկինեններկայացվումէլեկտրոնայինկրիչներով</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ինչպեսնաևդրանցիցարտատպվածթղթայինտարբերակներով</w:t>
      </w:r>
      <w:r w:rsidR="007862B1" w:rsidRPr="00AE2768">
        <w:rPr>
          <w:rFonts w:ascii="GHEA Grapalat" w:hAnsi="GHEA Grapalat" w:cs="GHEA Grapalat"/>
          <w:sz w:val="20"/>
          <w:szCs w:val="20"/>
          <w:lang w:val="pt-BR"/>
        </w:rPr>
        <w:t>:</w:t>
      </w:r>
    </w:p>
    <w:p w:rsidR="007862B1" w:rsidRPr="00AE2768" w:rsidRDefault="007862B1" w:rsidP="000149F3">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hy-AM"/>
        </w:rPr>
        <w:t xml:space="preserve">1.6 </w:t>
      </w:r>
      <w:r w:rsidR="007862B1" w:rsidRPr="00AE2768">
        <w:rPr>
          <w:rFonts w:ascii="GHEA Grapalat" w:hAnsi="GHEA Grapalat" w:cs="GHEA Grapalat"/>
          <w:sz w:val="20"/>
          <w:szCs w:val="20"/>
          <w:lang w:val="hy-AM"/>
        </w:rPr>
        <w:t>Վճարող Բանկի կողմից Պ</w:t>
      </w:r>
      <w:r w:rsidR="007862B1" w:rsidRPr="00AE2768">
        <w:rPr>
          <w:rFonts w:ascii="GHEA Grapalat" w:hAnsi="GHEA Grapalat" w:cs="GHEA Grapalat"/>
          <w:sz w:val="20"/>
          <w:szCs w:val="20"/>
          <w:lang w:val="pt-BR"/>
        </w:rPr>
        <w:t xml:space="preserve">ահանջագրում նշված գումարի վճարման հետևանքով </w:t>
      </w:r>
      <w:r w:rsidR="007862B1" w:rsidRPr="00AE2768">
        <w:rPr>
          <w:rFonts w:ascii="GHEA Grapalat" w:hAnsi="GHEA Grapalat" w:cs="GHEA Grapalat"/>
          <w:sz w:val="20"/>
          <w:szCs w:val="20"/>
          <w:lang w:val="hy-AM"/>
        </w:rPr>
        <w:t xml:space="preserve">Ընկերության </w:t>
      </w:r>
      <w:r w:rsidR="007862B1" w:rsidRPr="00AE2768">
        <w:rPr>
          <w:rFonts w:ascii="GHEA Grapalat" w:hAnsi="GHEA Grapalat" w:cs="GHEA Grapalat"/>
          <w:sz w:val="20"/>
          <w:szCs w:val="20"/>
          <w:lang w:val="pt-BR"/>
        </w:rPr>
        <w:t xml:space="preserve">առաջացած ռիսկերի (Ընկերության կրած վնասների) </w:t>
      </w:r>
      <w:r w:rsidR="007862B1" w:rsidRPr="00AE2768">
        <w:rPr>
          <w:rFonts w:ascii="GHEA Grapalat" w:hAnsi="GHEA Grapalat" w:cs="GHEA Grapalat"/>
          <w:sz w:val="20"/>
          <w:szCs w:val="20"/>
          <w:lang w:val="hy-AM"/>
        </w:rPr>
        <w:t xml:space="preserve">և բացասական հետևանքների </w:t>
      </w:r>
      <w:r w:rsidR="007862B1" w:rsidRPr="00AE2768">
        <w:rPr>
          <w:rFonts w:ascii="GHEA Grapalat" w:hAnsi="GHEA Grapalat" w:cs="GHEA Grapalat"/>
          <w:sz w:val="20"/>
          <w:szCs w:val="20"/>
          <w:lang w:val="pt-BR"/>
        </w:rPr>
        <w:t>համար Բանկը</w:t>
      </w:r>
      <w:r w:rsidR="007862B1" w:rsidRPr="00AE2768">
        <w:rPr>
          <w:rFonts w:ascii="GHEA Grapalat" w:hAnsi="GHEA Grapalat" w:cs="GHEA Grapalat"/>
          <w:sz w:val="20"/>
          <w:szCs w:val="20"/>
          <w:lang w:val="hy-AM"/>
        </w:rPr>
        <w:t xml:space="preserve"> որևէ</w:t>
      </w:r>
      <w:r w:rsidR="007862B1" w:rsidRPr="00AE2768">
        <w:rPr>
          <w:rFonts w:ascii="GHEA Grapalat" w:hAnsi="GHEA Grapalat" w:cs="GHEA Grapalat"/>
          <w:sz w:val="20"/>
          <w:szCs w:val="20"/>
          <w:lang w:val="pt-BR"/>
        </w:rPr>
        <w:t xml:space="preserve"> պատասխանատվություն չի կրում</w:t>
      </w:r>
      <w:r w:rsidR="007862B1"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pt-BR"/>
        </w:rPr>
        <w:t xml:space="preserve">1.7 </w:t>
      </w:r>
      <w:r w:rsidR="007862B1" w:rsidRPr="00AE2768">
        <w:rPr>
          <w:rFonts w:ascii="GHEA Grapalat" w:hAnsi="GHEA Grapalat" w:cs="GHEA Grapalat"/>
          <w:sz w:val="20"/>
          <w:szCs w:val="20"/>
          <w:lang w:val="hy-AM"/>
        </w:rPr>
        <w:t>Այն դեպքում</w:t>
      </w:r>
      <w:r w:rsidR="007862B1" w:rsidRPr="00AE2768">
        <w:rPr>
          <w:rFonts w:ascii="GHEA Grapalat" w:hAnsi="GHEA Grapalat" w:cs="GHEA Grapalat"/>
          <w:sz w:val="20"/>
          <w:szCs w:val="20"/>
          <w:lang w:val="pt-BR"/>
        </w:rPr>
        <w:t>,</w:t>
      </w:r>
      <w:r w:rsidR="007862B1" w:rsidRPr="00AE2768">
        <w:rPr>
          <w:rFonts w:ascii="GHEA Grapalat" w:hAnsi="GHEA Grapalat" w:cs="GHEA Grapalat"/>
          <w:sz w:val="20"/>
          <w:szCs w:val="20"/>
          <w:lang w:val="hy-AM"/>
        </w:rPr>
        <w:t xml:space="preserve"> երբ Ընկերության հաշվի միջոցները չեն բավարարում</w:t>
      </w:r>
      <w:r w:rsidR="007862B1" w:rsidRPr="00AE2768">
        <w:rPr>
          <w:rFonts w:ascii="GHEA Grapalat" w:hAnsi="GHEA Grapalat" w:cs="GHEA Grapalat"/>
          <w:sz w:val="20"/>
          <w:szCs w:val="20"/>
        </w:rPr>
        <w:t>՝Վճարողբանկըվճարմանպահանջագիրըստանալուցհետո՝</w:t>
      </w:r>
      <w:r w:rsidR="007862B1" w:rsidRPr="00AE2768">
        <w:rPr>
          <w:rFonts w:ascii="GHEA Grapalat" w:hAnsi="GHEA Grapalat" w:cs="GHEA Grapalat"/>
          <w:sz w:val="20"/>
          <w:szCs w:val="20"/>
          <w:lang w:val="pt-BR"/>
        </w:rPr>
        <w:t xml:space="preserve"> 2 (</w:t>
      </w:r>
      <w:r w:rsidR="007862B1" w:rsidRPr="00AE2768">
        <w:rPr>
          <w:rFonts w:ascii="GHEA Grapalat" w:hAnsi="GHEA Grapalat" w:cs="GHEA Grapalat"/>
          <w:sz w:val="20"/>
          <w:szCs w:val="20"/>
        </w:rPr>
        <w:t>երկու</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աշխատանքայինօրվաընթացքումպետքէտեղեկացնիՊատվիրատուին՝գրավորձևով</w:t>
      </w:r>
      <w:r w:rsidR="007862B1" w:rsidRPr="00AE2768">
        <w:rPr>
          <w:rFonts w:ascii="GHEA Grapalat" w:hAnsi="GHEA Grapalat" w:cs="GHEA Grapalat"/>
          <w:sz w:val="20"/>
          <w:szCs w:val="20"/>
          <w:lang w:val="pt-BR"/>
        </w:rPr>
        <w:t>:</w:t>
      </w:r>
    </w:p>
    <w:p w:rsidR="007862B1" w:rsidRPr="00AE2768" w:rsidRDefault="000149F3" w:rsidP="000149F3">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1.8 </w:t>
      </w:r>
      <w:r w:rsidR="007862B1" w:rsidRPr="00AE2768">
        <w:rPr>
          <w:rFonts w:ascii="GHEA Grapalat" w:hAnsi="GHEA Grapalat" w:cs="GHEA Grapalat"/>
          <w:sz w:val="20"/>
          <w:szCs w:val="20"/>
          <w:lang w:val="pt-BR"/>
        </w:rPr>
        <w:t xml:space="preserve">Սույն համաձայնագիրը և կից </w:t>
      </w:r>
      <w:r w:rsidR="007862B1" w:rsidRPr="00AE2768">
        <w:rPr>
          <w:rFonts w:ascii="GHEA Grapalat" w:hAnsi="GHEA Grapalat" w:cs="GHEA Grapalat"/>
          <w:sz w:val="20"/>
          <w:szCs w:val="20"/>
          <w:lang w:val="hy-AM"/>
        </w:rPr>
        <w:t>Պ</w:t>
      </w:r>
      <w:r w:rsidR="007862B1" w:rsidRPr="00AE2768">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E2768">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AE2768" w:rsidRDefault="007862B1" w:rsidP="007862B1">
      <w:pPr>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00595213" w:rsidRPr="00AE276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2768">
        <w:rPr>
          <w:rFonts w:ascii="GHEA Grapalat" w:hAnsi="GHEA Grapalat" w:cs="GHEA Grapalat"/>
          <w:sz w:val="20"/>
          <w:szCs w:val="20"/>
        </w:rPr>
        <w:t xml:space="preserve">։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E2768" w:rsidDel="00A13215"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E2768" w:rsidRDefault="007862B1" w:rsidP="007862B1">
      <w:pPr>
        <w:ind w:firstLine="567"/>
        <w:jc w:val="both"/>
        <w:rPr>
          <w:rFonts w:ascii="GHEA Grapalat" w:hAnsi="GHEA Grapalat" w:cs="GHEA Grapalat"/>
          <w:sz w:val="20"/>
          <w:szCs w:val="20"/>
          <w:lang w:val="hy-AM"/>
        </w:rPr>
      </w:pPr>
    </w:p>
    <w:p w:rsidR="007862B1" w:rsidRPr="00AE2768" w:rsidRDefault="007862B1" w:rsidP="007862B1">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7862B1" w:rsidRPr="00AE2768" w:rsidRDefault="007862B1" w:rsidP="007862B1">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6E35C3" w:rsidRPr="00AE2768" w:rsidRDefault="006E35C3" w:rsidP="007862B1">
      <w:pPr>
        <w:jc w:val="both"/>
        <w:rPr>
          <w:rFonts w:ascii="GHEA Grapalat" w:hAnsi="GHEA Grapalat"/>
          <w:sz w:val="18"/>
          <w:szCs w:val="18"/>
          <w:u w:val="single"/>
          <w:vertAlign w:val="superscript"/>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Կ.Տ</w:t>
      </w:r>
    </w:p>
    <w:p w:rsidR="00334B2F" w:rsidRPr="00AE2768" w:rsidRDefault="00334B2F" w:rsidP="00334B2F">
      <w:pPr>
        <w:jc w:val="both"/>
        <w:rPr>
          <w:rFonts w:ascii="GHEA Grapalat" w:hAnsi="GHEA Grapalat"/>
          <w:sz w:val="20"/>
          <w:szCs w:val="20"/>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E35C3" w:rsidRPr="00AE2768" w:rsidRDefault="006E35C3" w:rsidP="007862B1">
      <w:pPr>
        <w:jc w:val="both"/>
        <w:rPr>
          <w:rFonts w:ascii="GHEA Grapalat" w:hAnsi="GHEA Grapalat"/>
          <w:sz w:val="18"/>
          <w:szCs w:val="18"/>
          <w:vertAlign w:val="superscript"/>
          <w:lang w:val="hy-AM"/>
        </w:rPr>
      </w:pPr>
    </w:p>
    <w:p w:rsidR="007862B1" w:rsidRPr="00AE2768" w:rsidRDefault="007862B1" w:rsidP="007862B1">
      <w:pPr>
        <w:jc w:val="both"/>
        <w:rPr>
          <w:rFonts w:ascii="GHEA Grapalat" w:hAnsi="GHEA Grapalat" w:cs="GHEA Grapalat"/>
          <w:i/>
          <w:sz w:val="18"/>
          <w:szCs w:val="18"/>
          <w:lang w:val="hy-AM"/>
        </w:rPr>
      </w:pPr>
    </w:p>
    <w:p w:rsidR="006E35C3" w:rsidRPr="00AE2768"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E2768" w:rsidRDefault="007862B1" w:rsidP="00091EBC">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 xml:space="preserve">ՎՃԱՐՄԱՆՊԱՀԱՆՋԱԳԻՐ* </w:t>
            </w:r>
          </w:p>
          <w:p w:rsidR="00595213" w:rsidRPr="00AE2768" w:rsidRDefault="00595213" w:rsidP="00CB0ADE">
            <w:pPr>
              <w:jc w:val="center"/>
              <w:rPr>
                <w:rFonts w:ascii="GHEA Grapalat" w:hAnsi="GHEA Grapalat" w:cs="Arial"/>
                <w:bCs/>
                <w:i/>
                <w:sz w:val="20"/>
                <w:szCs w:val="20"/>
              </w:rPr>
            </w:pP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595213"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595213"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(բանկ)</w:t>
            </w:r>
            <w:r w:rsidRPr="00AE2768">
              <w:rPr>
                <w:rFonts w:ascii="GHEA Grapalat" w:hAnsi="GHEA Grapalat" w:cs="Arial"/>
                <w:sz w:val="20"/>
                <w:szCs w:val="20"/>
              </w:rPr>
              <w:t>`</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Վճարողիհաշվիհամարը</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ՎճարողիՀՎՀՀ</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ՎճարողիՀԾՀ</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9F50EE" w:rsidRPr="00236D45">
              <w:rPr>
                <w:rFonts w:ascii="GHEA Grapalat" w:hAnsi="GHEA Grapalat"/>
                <w:b/>
                <w:i/>
                <w:sz w:val="20"/>
                <w:szCs w:val="20"/>
                <w:u w:val="single"/>
                <w:lang w:val="af-ZA"/>
              </w:rPr>
              <w:t xml:space="preserve"> Քասախի «Արուսյակ» մանկապարտեզ ՀՈԱԿ</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595213"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lang w:val="hy-AM"/>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ՇահառուիՀՎՀՀ</w:t>
            </w:r>
            <w:r w:rsidRPr="00AE2768">
              <w:rPr>
                <w:rFonts w:ascii="GHEA Grapalat" w:hAnsi="GHEA Grapalat" w:cs="Arial"/>
                <w:sz w:val="20"/>
                <w:szCs w:val="20"/>
              </w:rPr>
              <w:t>`</w:t>
            </w:r>
            <w:r w:rsidR="009F50EE">
              <w:rPr>
                <w:rFonts w:ascii="GHEA Grapalat" w:hAnsi="GHEA Grapalat" w:cs="Arial"/>
                <w:sz w:val="20"/>
                <w:szCs w:val="20"/>
                <w:lang w:val="hy-AM"/>
              </w:rPr>
              <w:t xml:space="preserve"> 03300819</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9F50EE" w:rsidRPr="00A32B72">
              <w:rPr>
                <w:rFonts w:ascii="GHEA Grapalat" w:hAnsi="GHEA Grapalat" w:cs="Arial"/>
                <w:color w:val="0070C0"/>
                <w:sz w:val="20"/>
                <w:szCs w:val="20"/>
              </w:rPr>
              <w:t>«Արդշինբանկ» ՓԲԸ Նաիրիի մ/ճ</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.Շահառուիհաշվիհամարը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lang w:val="ru-RU"/>
              </w:rPr>
              <w:t>(</w:t>
            </w:r>
            <w:r w:rsidRPr="00AE2768">
              <w:rPr>
                <w:rFonts w:ascii="GHEA Grapalat" w:hAnsi="GHEA Grapalat" w:cs="Sylfaen"/>
                <w:sz w:val="20"/>
                <w:szCs w:val="20"/>
              </w:rPr>
              <w:t>թվերովևբառերով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(թվերովևբառերով)(</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բառերովևկոդով</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Sylfaen"/>
                <w:bCs/>
                <w:i/>
                <w:sz w:val="20"/>
                <w:szCs w:val="20"/>
              </w:rPr>
              <w:t>(</w:t>
            </w:r>
            <w:r w:rsidR="00631658" w:rsidRPr="00AE2768">
              <w:rPr>
                <w:rFonts w:ascii="GHEA Grapalat" w:hAnsi="GHEA Grapalat" w:cs="Sylfaen"/>
                <w:bCs/>
                <w:i/>
                <w:sz w:val="20"/>
                <w:szCs w:val="20"/>
              </w:rPr>
              <w:t>որակավորման ա</w:t>
            </w:r>
            <w:r w:rsidRPr="00AE2768">
              <w:rPr>
                <w:rFonts w:ascii="GHEA Grapalat" w:hAnsi="GHEA Grapalat" w:cs="Sylfaen"/>
                <w:bCs/>
                <w:i/>
                <w:sz w:val="20"/>
                <w:szCs w:val="20"/>
              </w:rPr>
              <w:t>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595213"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դրանցհամարները</w:t>
            </w:r>
            <w:r w:rsidRPr="00AE2768">
              <w:rPr>
                <w:rFonts w:ascii="GHEA Grapalat" w:hAnsi="GHEA Grapalat" w:cs="Arial"/>
                <w:sz w:val="20"/>
                <w:szCs w:val="20"/>
                <w:lang w:val="hy-AM"/>
              </w:rPr>
              <w:t>,</w:t>
            </w:r>
            <w:r w:rsidRPr="00AE2768">
              <w:rPr>
                <w:rFonts w:ascii="GHEA Grapalat" w:hAnsi="GHEA Grapalat" w:cs="Sylfaen"/>
                <w:sz w:val="20"/>
                <w:szCs w:val="20"/>
                <w:lang w:val="hy-AM"/>
              </w:rPr>
              <w:t>պ</w:t>
            </w:r>
            <w:r w:rsidRPr="00AE2768">
              <w:rPr>
                <w:rFonts w:ascii="GHEA Grapalat" w:hAnsi="GHEA Grapalat" w:cs="Sylfaen"/>
                <w:sz w:val="20"/>
                <w:szCs w:val="20"/>
              </w:rPr>
              <w:t>այմանագրի 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tc>
      </w:tr>
      <w:tr w:rsidR="00595213" w:rsidRPr="00AE2768" w:rsidTr="009F50EE">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p>
        </w:tc>
      </w:tr>
      <w:tr w:rsidR="00595213" w:rsidRPr="00AE2768" w:rsidTr="00866C4F">
        <w:trPr>
          <w:trHeight w:val="1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tc>
      </w:tr>
      <w:tr w:rsidR="00595213"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Sylfaen"/>
                <w:sz w:val="20"/>
                <w:szCs w:val="20"/>
              </w:rPr>
              <w:t>էջ</w:t>
            </w:r>
          </w:p>
          <w:p w:rsidR="00595213" w:rsidRPr="00AE2768" w:rsidRDefault="00595213" w:rsidP="00CB0ADE">
            <w:pPr>
              <w:rPr>
                <w:rFonts w:ascii="GHEA Grapalat" w:hAnsi="GHEA Grapalat" w:cs="Sylfaen"/>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Կ.Տ.</w:t>
            </w:r>
          </w:p>
          <w:p w:rsidR="00595213" w:rsidRPr="00AE276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595213" w:rsidRPr="00AE2768" w:rsidRDefault="00595213" w:rsidP="00CB0ADE">
            <w:pPr>
              <w:jc w:val="right"/>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right"/>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595213" w:rsidRPr="00AE2768" w:rsidRDefault="00595213" w:rsidP="00CB0ADE">
            <w:pPr>
              <w:jc w:val="right"/>
              <w:rPr>
                <w:rFonts w:ascii="GHEA Grapalat" w:hAnsi="GHEA Grapalat" w:cs="Sylfaen"/>
                <w:sz w:val="20"/>
                <w:szCs w:val="20"/>
              </w:rPr>
            </w:pPr>
          </w:p>
        </w:tc>
      </w:tr>
      <w:tr w:rsidR="00595213"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p>
          <w:p w:rsidR="00595213" w:rsidRPr="00AE2768" w:rsidRDefault="00595213" w:rsidP="00CB0ADE">
            <w:pPr>
              <w:rPr>
                <w:rFonts w:ascii="GHEA Grapalat" w:hAnsi="GHEA Grapalat" w:cs="Tahoma"/>
                <w:color w:val="000000"/>
                <w:sz w:val="20"/>
                <w:szCs w:val="20"/>
                <w:lang w:val="hy-AM"/>
              </w:rPr>
            </w:pPr>
          </w:p>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 xml:space="preserve">   /____________________/</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center"/>
              <w:rPr>
                <w:rFonts w:ascii="GHEA Grapalat" w:hAnsi="GHEA Grapalat" w:cs="Sylfaen"/>
                <w:sz w:val="20"/>
                <w:szCs w:val="20"/>
              </w:rPr>
            </w:pPr>
            <w:r w:rsidRPr="00AE2768">
              <w:rPr>
                <w:rFonts w:ascii="GHEA Grapalat" w:hAnsi="GHEA Grapalat" w:cs="Sylfaen"/>
                <w:sz w:val="20"/>
                <w:szCs w:val="20"/>
              </w:rPr>
              <w:t>/ստորագրություն/</w:t>
            </w:r>
          </w:p>
          <w:p w:rsidR="00595213" w:rsidRPr="00AE2768" w:rsidRDefault="00595213" w:rsidP="00CB0ADE">
            <w:pPr>
              <w:jc w:val="right"/>
              <w:rPr>
                <w:rFonts w:ascii="GHEA Grapalat" w:hAnsi="GHEA Grapalat" w:cs="Arial"/>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595213" w:rsidRPr="00AE2768" w:rsidRDefault="00595213" w:rsidP="00CB0ADE">
            <w:pPr>
              <w:rPr>
                <w:rFonts w:ascii="GHEA Grapalat" w:hAnsi="GHEA Grapalat" w:cs="Sylfaen"/>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Arial"/>
                <w:sz w:val="20"/>
                <w:szCs w:val="20"/>
              </w:rPr>
            </w:pPr>
          </w:p>
        </w:tc>
      </w:tr>
    </w:tbl>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D08B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AE2768" w:rsidRDefault="00595213" w:rsidP="00631658">
      <w:pPr>
        <w:jc w:val="center"/>
        <w:rPr>
          <w:rFonts w:ascii="GHEA Grapalat" w:hAnsi="GHEA Grapalat"/>
          <w:b/>
          <w:sz w:val="22"/>
          <w:szCs w:val="22"/>
          <w:lang w:val="nl-NL"/>
        </w:rPr>
      </w:pPr>
      <w:r w:rsidRPr="00AE2768">
        <w:rPr>
          <w:rFonts w:ascii="GHEA Grapalat" w:hAnsi="GHEA Grapalat"/>
          <w:b/>
          <w:lang w:val="hy-AM"/>
        </w:rPr>
        <w:br w:type="page"/>
      </w:r>
      <w:r w:rsidR="00631658" w:rsidRPr="000D08B4">
        <w:rPr>
          <w:rFonts w:ascii="GHEA Grapalat" w:hAnsi="GHEA Grapalat"/>
          <w:b/>
          <w:sz w:val="22"/>
          <w:szCs w:val="22"/>
          <w:lang w:val="hy-AM"/>
        </w:rPr>
        <w:lastRenderedPageBreak/>
        <w:t>Վճարմանպահանջագրիպարտադիրվավերապայմաններըևլրացման</w:t>
      </w:r>
      <w:r w:rsidR="00631658" w:rsidRPr="00AE2768">
        <w:rPr>
          <w:rFonts w:ascii="GHEA Grapalat" w:hAnsi="GHEA Grapalat"/>
          <w:b/>
          <w:sz w:val="22"/>
          <w:szCs w:val="22"/>
          <w:lang w:val="hy-AM"/>
        </w:rPr>
        <w:t>ուղեցույց</w:t>
      </w:r>
      <w:r w:rsidR="00631658" w:rsidRPr="000D08B4">
        <w:rPr>
          <w:rFonts w:ascii="GHEA Grapalat" w:hAnsi="GHEA Grapalat"/>
          <w:b/>
          <w:sz w:val="22"/>
          <w:szCs w:val="22"/>
          <w:lang w:val="hy-AM"/>
        </w:rPr>
        <w:t>ը</w:t>
      </w:r>
    </w:p>
    <w:p w:rsidR="00631658" w:rsidRPr="00AE276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Նշված դաշտի/</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5</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w:t>
            </w:r>
            <w:r w:rsidRPr="00AE276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p>
        </w:tc>
      </w:tr>
      <w:tr w:rsidR="00631658" w:rsidRPr="009221F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9221F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E2768">
              <w:rPr>
                <w:rFonts w:ascii="GHEA Grapalat" w:hAnsi="GHEA Grapalat"/>
                <w:sz w:val="20"/>
                <w:szCs w:val="20"/>
              </w:rPr>
              <w:lastRenderedPageBreak/>
              <w:t>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631658" w:rsidRPr="009221F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Del="0010680B" w:rsidRDefault="00631658"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շահառուիկողմից</w:t>
            </w:r>
          </w:p>
        </w:tc>
      </w:tr>
      <w:tr w:rsidR="00631658" w:rsidRPr="009221F7"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r>
      <w:tr w:rsidR="00631658" w:rsidRPr="009221F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w:t>
            </w:r>
            <w:r w:rsidRPr="00AE2768">
              <w:rPr>
                <w:rFonts w:ascii="GHEA Grapalat" w:hAnsi="GHEA Grapalat"/>
                <w:sz w:val="20"/>
                <w:szCs w:val="20"/>
              </w:rPr>
              <w:lastRenderedPageBreak/>
              <w:t>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դրոշմակնիքըդրվում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սույն տվյալներըդրվում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bl>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rPr>
          <w:rFonts w:ascii="GHEA Grapalat" w:hAnsi="GHEA Grapalat"/>
        </w:rPr>
      </w:pPr>
    </w:p>
    <w:p w:rsidR="00631658" w:rsidRPr="00AE2768" w:rsidRDefault="00631658" w:rsidP="00631658">
      <w:pPr>
        <w:jc w:val="center"/>
        <w:rPr>
          <w:rFonts w:ascii="GHEA Grapalat" w:hAnsi="GHEA Grapalat" w:cs="GHEA Grapalat"/>
          <w:sz w:val="22"/>
          <w:szCs w:val="22"/>
          <w:lang w:val="hy-AM"/>
        </w:rPr>
      </w:pPr>
    </w:p>
    <w:p w:rsidR="00631658" w:rsidRPr="00AE2768" w:rsidRDefault="00631658" w:rsidP="00631658">
      <w:pPr>
        <w:jc w:val="right"/>
        <w:rPr>
          <w:rFonts w:ascii="GHEA Grapalat" w:hAnsi="GHEA Grapalat" w:cs="GHEA Grapalat"/>
          <w:i/>
          <w:sz w:val="18"/>
          <w:szCs w:val="18"/>
          <w:lang w:val="hy-AM"/>
        </w:rPr>
      </w:pP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7C3F80">
        <w:rPr>
          <w:rFonts w:ascii="GHEA Grapalat" w:hAnsi="GHEA Grapalat" w:cs="Sylfaen"/>
          <w:b/>
          <w:lang w:val="hy-AM"/>
        </w:rPr>
        <w:t>ԿՄՔՀ-ԱՄ-ԳՀԱՊՁԲ-20/02</w:t>
      </w:r>
      <w:r w:rsidRPr="00AE2768">
        <w:rPr>
          <w:rFonts w:ascii="GHEA Grapalat" w:hAnsi="GHEA Grapalat" w:cs="Sylfaen"/>
          <w:b/>
          <w:lang w:val="hy-AM"/>
        </w:rPr>
        <w:t>»*  ծածկագրով</w:t>
      </w:r>
    </w:p>
    <w:p w:rsidR="00631658" w:rsidRPr="00AE2768" w:rsidRDefault="000D08B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AE2768">
        <w:rPr>
          <w:rFonts w:ascii="GHEA Grapalat" w:hAnsi="GHEA Grapalat" w:cs="Sylfaen"/>
          <w:b/>
          <w:lang w:val="hy-AM"/>
        </w:rPr>
        <w:t>ի հրավերի</w:t>
      </w:r>
    </w:p>
    <w:p w:rsidR="00631658" w:rsidRPr="00AE2768" w:rsidRDefault="00631658" w:rsidP="00631658">
      <w:pPr>
        <w:jc w:val="center"/>
        <w:rPr>
          <w:rFonts w:ascii="GHEA Grapalat" w:hAnsi="GHEA Grapalat" w:cs="GHEA Grapalat"/>
          <w:b/>
          <w:sz w:val="20"/>
          <w:szCs w:val="20"/>
          <w:lang w:val="hy-AM"/>
        </w:rPr>
      </w:pPr>
      <w:r w:rsidRPr="00AE2768">
        <w:rPr>
          <w:rFonts w:ascii="GHEA Grapalat" w:hAnsi="GHEA Grapalat" w:cs="GHEA Grapalat"/>
          <w:b/>
          <w:sz w:val="20"/>
          <w:szCs w:val="20"/>
          <w:lang w:val="hy-AM"/>
        </w:rPr>
        <w:t xml:space="preserve">ՏՈւԺԱՆՔԻ ՄԱՍԻՆ ՀԱՄԱՁԱՅՆԱԳԻՐ </w:t>
      </w:r>
    </w:p>
    <w:p w:rsidR="001C7C1A" w:rsidRPr="00AE2768" w:rsidRDefault="001C7C1A" w:rsidP="001C7C1A">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lastRenderedPageBreak/>
        <w:t>(</w:t>
      </w:r>
      <w:r w:rsidRPr="000D08B4">
        <w:rPr>
          <w:rFonts w:ascii="GHEA Grapalat" w:hAnsi="GHEA Grapalat" w:cs="GHEA Grapalat"/>
          <w:b/>
          <w:sz w:val="18"/>
          <w:szCs w:val="18"/>
          <w:lang w:val="hy-AM"/>
        </w:rPr>
        <w:t xml:space="preserve">պայմանագրի </w:t>
      </w:r>
      <w:r w:rsidRPr="00AE2768">
        <w:rPr>
          <w:rFonts w:ascii="GHEA Grapalat" w:hAnsi="GHEA Grapalat" w:cs="GHEA Grapalat"/>
          <w:b/>
          <w:sz w:val="18"/>
          <w:szCs w:val="18"/>
          <w:lang w:val="hy-AM"/>
        </w:rPr>
        <w:t>ապահովում)</w:t>
      </w:r>
    </w:p>
    <w:p w:rsidR="00631658" w:rsidRPr="00AE2768" w:rsidRDefault="00631658" w:rsidP="00631658">
      <w:pPr>
        <w:rPr>
          <w:rFonts w:ascii="GHEA Grapalat" w:hAnsi="GHEA Grapalat" w:cs="GHEA Grapalat"/>
          <w:b/>
          <w:sz w:val="20"/>
          <w:szCs w:val="20"/>
          <w:lang w:val="hy-AM"/>
        </w:rPr>
      </w:pPr>
    </w:p>
    <w:p w:rsidR="00631658" w:rsidRPr="00AE2768" w:rsidRDefault="00631658" w:rsidP="00631658">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sz w:val="20"/>
          <w:szCs w:val="20"/>
          <w:lang w:val="hy-AM"/>
        </w:rPr>
        <w:t>«»</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631658" w:rsidRPr="00AE2768" w:rsidRDefault="00631658" w:rsidP="00631658">
      <w:pPr>
        <w:rPr>
          <w:rFonts w:ascii="GHEA Grapalat" w:hAnsi="GHEA Grapalat" w:cs="GHEA Grapalat"/>
          <w:sz w:val="20"/>
          <w:szCs w:val="20"/>
          <w:lang w:val="hy-AM"/>
        </w:rPr>
      </w:pPr>
    </w:p>
    <w:p w:rsidR="00631658" w:rsidRPr="00AE2768" w:rsidRDefault="00631658" w:rsidP="00631658">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E2768" w:rsidRDefault="00631658" w:rsidP="00631658">
      <w:pPr>
        <w:ind w:firstLine="708"/>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631658" w:rsidRPr="00AE2768" w:rsidRDefault="00631658" w:rsidP="00631658">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00546130" w:rsidRPr="00236D45">
        <w:rPr>
          <w:rFonts w:ascii="GHEA Grapalat" w:hAnsi="GHEA Grapalat"/>
          <w:b/>
          <w:i/>
          <w:sz w:val="20"/>
          <w:szCs w:val="20"/>
          <w:u w:val="single"/>
          <w:lang w:val="af-ZA"/>
        </w:rPr>
        <w:t>Քասախի «Արուսյակ» մանկապարտեզ ՀՈԱԿ</w:t>
      </w:r>
      <w:r w:rsidRPr="00AE2768">
        <w:rPr>
          <w:rFonts w:ascii="GHEA Grapalat" w:hAnsi="GHEA Grapalat" w:cs="GHEA Grapalat"/>
          <w:sz w:val="20"/>
          <w:szCs w:val="20"/>
          <w:lang w:val="pt-BR"/>
        </w:rPr>
        <w:t xml:space="preserve">*  (այսուհետ` Պատվիրատու) կողմից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sz w:val="20"/>
          <w:szCs w:val="20"/>
          <w:vertAlign w:val="superscript"/>
          <w:lang w:val="hy-AM"/>
        </w:rPr>
        <w:t>պատվիրատուի անվանումը</w:t>
      </w:r>
    </w:p>
    <w:p w:rsidR="00631658" w:rsidRPr="00AE2768" w:rsidRDefault="00631658" w:rsidP="00631658">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546130">
        <w:rPr>
          <w:rFonts w:ascii="GHEA Grapalat" w:hAnsi="GHEA Grapalat" w:cs="GHEA Grapalat"/>
          <w:sz w:val="20"/>
          <w:szCs w:val="20"/>
          <w:u w:val="single"/>
          <w:lang w:val="pt-BR"/>
        </w:rPr>
        <w:t xml:space="preserve">`  </w:t>
      </w:r>
      <w:r w:rsidR="00546130" w:rsidRPr="00546130">
        <w:rPr>
          <w:rFonts w:ascii="GHEA Grapalat" w:hAnsi="GHEA Grapalat" w:cs="Sylfaen"/>
          <w:b/>
          <w:sz w:val="20"/>
          <w:szCs w:val="20"/>
          <w:u w:val="single"/>
          <w:lang w:val="hy-AM"/>
        </w:rPr>
        <w:t>«</w:t>
      </w:r>
      <w:r w:rsidR="007C3F80">
        <w:rPr>
          <w:rFonts w:ascii="GHEA Grapalat" w:hAnsi="GHEA Grapalat" w:cs="Sylfaen"/>
          <w:b/>
          <w:sz w:val="20"/>
          <w:szCs w:val="20"/>
          <w:u w:val="single"/>
          <w:lang w:val="hy-AM"/>
        </w:rPr>
        <w:t>ԿՄՔՀ-ԱՄ-ԳՀԱՊՁԲ-20/02</w:t>
      </w:r>
      <w:r w:rsidR="00546130" w:rsidRPr="00546130">
        <w:rPr>
          <w:rFonts w:ascii="GHEA Grapalat" w:hAnsi="GHEA Grapalat" w:cs="Sylfaen"/>
          <w:b/>
          <w:sz w:val="20"/>
          <w:szCs w:val="20"/>
          <w:u w:val="single"/>
          <w:lang w:val="hy-AM"/>
        </w:rPr>
        <w:t>»</w:t>
      </w:r>
      <w:r w:rsidRPr="00AE2768">
        <w:rPr>
          <w:rFonts w:ascii="GHEA Grapalat" w:hAnsi="GHEA Grapalat" w:cs="GHEA Grapalat"/>
          <w:sz w:val="20"/>
          <w:szCs w:val="20"/>
          <w:lang w:val="pt-BR"/>
        </w:rPr>
        <w:t>* ծածկագրով գնման ընթացակարգին:</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sz w:val="20"/>
          <w:szCs w:val="20"/>
          <w:vertAlign w:val="superscript"/>
          <w:lang w:val="hy-AM"/>
        </w:rPr>
        <w:t>ընթացակարգի ծածկագիրը</w:t>
      </w:r>
    </w:p>
    <w:p w:rsidR="00631658" w:rsidRPr="00AE2768" w:rsidRDefault="00631658" w:rsidP="00631658">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E2768" w:rsidRDefault="007A5E2D" w:rsidP="007A5E2D">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631658" w:rsidRPr="00AE2768">
        <w:rPr>
          <w:rFonts w:ascii="GHEA Grapalat" w:hAnsi="GHEA Grapalat" w:cs="GHEA Grapalat"/>
          <w:color w:val="000000"/>
          <w:sz w:val="20"/>
          <w:szCs w:val="20"/>
          <w:lang w:val="pt-BR"/>
        </w:rPr>
        <w:t>Ընկերությունը</w:t>
      </w:r>
      <w:r w:rsidR="00631658" w:rsidRPr="00AE2768">
        <w:rPr>
          <w:rFonts w:ascii="GHEA Grapalat" w:hAnsi="GHEA Grapalat" w:cs="GHEA Grapalat"/>
          <w:color w:val="000000"/>
          <w:sz w:val="20"/>
          <w:szCs w:val="20"/>
          <w:lang w:val="hy-AM"/>
        </w:rPr>
        <w:t xml:space="preserve"> սույն </w:t>
      </w:r>
      <w:r w:rsidR="00631658" w:rsidRPr="00AE2768">
        <w:rPr>
          <w:rFonts w:ascii="GHEA Grapalat" w:hAnsi="GHEA Grapalat" w:cs="GHEA Grapalat"/>
          <w:color w:val="000000"/>
          <w:sz w:val="20"/>
          <w:szCs w:val="20"/>
          <w:lang w:val="pt-BR"/>
        </w:rPr>
        <w:t>տուժանքի համաձայնագ</w:t>
      </w:r>
      <w:r w:rsidR="00631658" w:rsidRPr="00AE2768">
        <w:rPr>
          <w:rFonts w:ascii="GHEA Grapalat" w:hAnsi="GHEA Grapalat" w:cs="GHEA Grapalat"/>
          <w:color w:val="000000"/>
          <w:sz w:val="20"/>
          <w:szCs w:val="20"/>
          <w:lang w:val="hy-AM"/>
        </w:rPr>
        <w:t>ր</w:t>
      </w:r>
      <w:r w:rsidR="00631658" w:rsidRPr="00AE2768">
        <w:rPr>
          <w:rFonts w:ascii="GHEA Grapalat" w:hAnsi="GHEA Grapalat" w:cs="GHEA Grapalat"/>
          <w:color w:val="000000"/>
          <w:sz w:val="20"/>
          <w:szCs w:val="20"/>
          <w:lang w:val="pt-BR"/>
        </w:rPr>
        <w:t>ի</w:t>
      </w:r>
      <w:r w:rsidR="00631658" w:rsidRPr="00AE2768">
        <w:rPr>
          <w:rFonts w:ascii="GHEA Grapalat" w:hAnsi="GHEA Grapalat" w:cs="GHEA Grapalat"/>
          <w:color w:val="000000"/>
          <w:sz w:val="20"/>
          <w:szCs w:val="20"/>
          <w:lang w:val="hy-AM"/>
        </w:rPr>
        <w:t xml:space="preserve">ն կից ներկայացվող վճարման պահանջագրի </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այսուհետ` Պահանջագիր</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E2768" w:rsidRDefault="00631658" w:rsidP="00631658">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2768" w:rsidRDefault="00631658" w:rsidP="00631658">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rPr>
        <w:t>էլեկտրոնայինթվայինստորագրությամբհաստատվածլինելուդեպքումդրանքՎճարողԲանկինեններկայացվումէլեկտրոնայինկրիչներով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ինչպեսնաևդրանցիցարտատպվածթղթայինտարբերակներով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՝Վճարողբանկըվճարմանպահանջագիրըստանալուցհետո՝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աշխատանքայինօրվաընթացքումպետքէտեղեկացնիՊատվիրատուին՝գրավորձևով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E2768" w:rsidRDefault="00631658" w:rsidP="00631658">
      <w:pPr>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334B2F" w:rsidRPr="00AE2768" w:rsidRDefault="007A5E2D" w:rsidP="007A5E2D">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 xml:space="preserve">Ընկերության կողմից կնքվելիք պայմանագրով </w:t>
      </w:r>
      <w:r w:rsidRPr="00AE2768">
        <w:rPr>
          <w:rFonts w:ascii="GHEA Grapalat" w:hAnsi="GHEA Grapalat" w:cs="GHEA Grapalat"/>
          <w:sz w:val="20"/>
          <w:szCs w:val="20"/>
        </w:rPr>
        <w:lastRenderedPageBreak/>
        <w:t>ստանձնվող պարտավորությունների ամբողջական կատարման վերջին օրվան</w:t>
      </w:r>
      <w:r w:rsidR="00334B2F" w:rsidRPr="00AE2768">
        <w:rPr>
          <w:rFonts w:ascii="GHEA Grapalat" w:hAnsi="GHEA Grapalat" w:cs="GHEA Grapalat"/>
          <w:sz w:val="20"/>
          <w:szCs w:val="20"/>
        </w:rPr>
        <w:t xml:space="preserve"> հաջորդող քսաներորդ աշխատանքային օրը ներառյալ:</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E2768" w:rsidDel="00A13215"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E2768" w:rsidRDefault="00631658" w:rsidP="00631658">
      <w:pPr>
        <w:ind w:firstLine="567"/>
        <w:jc w:val="both"/>
        <w:rPr>
          <w:rFonts w:ascii="GHEA Grapalat" w:hAnsi="GHEA Grapalat" w:cs="GHEA Grapalat"/>
          <w:sz w:val="20"/>
          <w:szCs w:val="20"/>
          <w:lang w:val="hy-AM"/>
        </w:rPr>
      </w:pPr>
    </w:p>
    <w:p w:rsidR="00631658" w:rsidRPr="00AE2768" w:rsidRDefault="00631658" w:rsidP="00631658">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631658" w:rsidRPr="00AE2768" w:rsidRDefault="00631658" w:rsidP="00631658">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Կ.Տ</w:t>
      </w:r>
    </w:p>
    <w:p w:rsidR="00631658" w:rsidRPr="00AE2768" w:rsidRDefault="00631658" w:rsidP="00631658">
      <w:pPr>
        <w:jc w:val="both"/>
        <w:rPr>
          <w:rFonts w:ascii="GHEA Grapalat" w:hAnsi="GHEA Grapalat"/>
          <w:sz w:val="20"/>
          <w:szCs w:val="20"/>
          <w:lang w:val="hy-AM"/>
        </w:rPr>
      </w:pP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31658" w:rsidRPr="00AE2768" w:rsidRDefault="00631658" w:rsidP="00631658">
      <w:pPr>
        <w:jc w:val="center"/>
        <w:rPr>
          <w:rFonts w:ascii="GHEA Grapalat" w:hAnsi="GHEA Grapalat" w:cs="GHEA Grapalat"/>
          <w:sz w:val="20"/>
          <w:szCs w:val="20"/>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E2768" w:rsidRDefault="00631658" w:rsidP="00334B2F">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 xml:space="preserve">ՎՃԱՐՄԱՆՊԱՀԱՆՋԱԳԻՐ* </w:t>
            </w:r>
          </w:p>
          <w:p w:rsidR="00334B2F" w:rsidRPr="00AE2768" w:rsidRDefault="00334B2F" w:rsidP="00CB0ADE">
            <w:pPr>
              <w:jc w:val="center"/>
              <w:rPr>
                <w:rFonts w:ascii="GHEA Grapalat" w:hAnsi="GHEA Grapalat" w:cs="Arial"/>
                <w:bCs/>
                <w:i/>
                <w:sz w:val="20"/>
                <w:szCs w:val="20"/>
              </w:rPr>
            </w:pP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334B2F"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334B2F"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(բանկ)</w:t>
            </w:r>
            <w:r w:rsidRPr="00AE2768">
              <w:rPr>
                <w:rFonts w:ascii="GHEA Grapalat" w:hAnsi="GHEA Grapalat" w:cs="Arial"/>
                <w:sz w:val="20"/>
                <w:szCs w:val="20"/>
              </w:rPr>
              <w:t>`</w:t>
            </w:r>
          </w:p>
        </w:tc>
      </w:tr>
      <w:tr w:rsidR="00334B2F"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Վճարողիհաշվիհամարը</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ՎճարողիՀՎՀՀ</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ՎճարողիՀԾՀ</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866C4F">
              <w:rPr>
                <w:rFonts w:ascii="GHEA Grapalat" w:hAnsi="GHEA Grapalat" w:cs="Arial"/>
                <w:sz w:val="20"/>
                <w:szCs w:val="20"/>
                <w:lang w:val="ru-RU"/>
              </w:rPr>
              <w:t>Քասախի</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Արուսյակ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մանկապարտեզՀՈԱԿ</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lang w:val="ru-RU"/>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ՇահառուիՀՎՀՀ</w:t>
            </w:r>
            <w:r w:rsidRPr="00AE2768">
              <w:rPr>
                <w:rFonts w:ascii="GHEA Grapalat" w:hAnsi="GHEA Grapalat" w:cs="Arial"/>
                <w:sz w:val="20"/>
                <w:szCs w:val="20"/>
              </w:rPr>
              <w:t>`</w:t>
            </w:r>
            <w:r w:rsidR="00866C4F">
              <w:rPr>
                <w:rFonts w:ascii="GHEA Grapalat" w:hAnsi="GHEA Grapalat" w:cs="Arial"/>
                <w:sz w:val="20"/>
                <w:szCs w:val="20"/>
                <w:lang w:val="ru-RU"/>
              </w:rPr>
              <w:t xml:space="preserve"> 03300819</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Արդշինբանկ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Նաիրիիմ</w:t>
            </w:r>
            <w:r w:rsidR="00866C4F" w:rsidRPr="00866C4F">
              <w:rPr>
                <w:rFonts w:ascii="GHEA Grapalat" w:hAnsi="GHEA Grapalat" w:cs="Arial"/>
                <w:sz w:val="20"/>
                <w:szCs w:val="20"/>
              </w:rPr>
              <w:t>/</w:t>
            </w:r>
            <w:r w:rsidR="00866C4F">
              <w:rPr>
                <w:rFonts w:ascii="GHEA Grapalat" w:hAnsi="GHEA Grapalat" w:cs="Arial"/>
                <w:sz w:val="20"/>
                <w:szCs w:val="20"/>
                <w:lang w:val="ru-RU"/>
              </w:rPr>
              <w:t>ճ</w:t>
            </w:r>
          </w:p>
        </w:tc>
      </w:tr>
      <w:tr w:rsidR="00334B2F" w:rsidRPr="00AE2768" w:rsidTr="00866C4F">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.Շահառուիհաշվիհամարը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334B2F" w:rsidRPr="00AE2768" w:rsidTr="00866C4F">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lang w:val="ru-RU"/>
              </w:rPr>
              <w:t>(</w:t>
            </w:r>
            <w:r w:rsidRPr="00AE2768">
              <w:rPr>
                <w:rFonts w:ascii="GHEA Grapalat" w:hAnsi="GHEA Grapalat" w:cs="Sylfaen"/>
                <w:sz w:val="20"/>
                <w:szCs w:val="20"/>
              </w:rPr>
              <w:t>թվերովևբառերով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(թվերովևբառերով)(</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բառերովևկոդով</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334B2F"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դրանցհամարները</w:t>
            </w:r>
            <w:r w:rsidRPr="00AE2768">
              <w:rPr>
                <w:rFonts w:ascii="GHEA Grapalat" w:hAnsi="GHEA Grapalat" w:cs="Arial"/>
                <w:sz w:val="20"/>
                <w:szCs w:val="20"/>
                <w:lang w:val="hy-AM"/>
              </w:rPr>
              <w:t>,</w:t>
            </w:r>
            <w:r w:rsidRPr="00AE2768">
              <w:rPr>
                <w:rFonts w:ascii="GHEA Grapalat" w:hAnsi="GHEA Grapalat" w:cs="Sylfaen"/>
                <w:sz w:val="20"/>
                <w:szCs w:val="20"/>
                <w:lang w:val="hy-AM"/>
              </w:rPr>
              <w:t>պ</w:t>
            </w:r>
            <w:r w:rsidRPr="00AE2768">
              <w:rPr>
                <w:rFonts w:ascii="GHEA Grapalat" w:hAnsi="GHEA Grapalat" w:cs="Sylfaen"/>
                <w:sz w:val="20"/>
                <w:szCs w:val="20"/>
              </w:rPr>
              <w:t>այմանագրի 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334B2F" w:rsidRPr="00AE2768" w:rsidRDefault="00334B2F" w:rsidP="00CB0ADE">
            <w:pPr>
              <w:rPr>
                <w:rFonts w:ascii="GHEA Grapalat" w:hAnsi="GHEA Grapalat" w:cs="Arial"/>
                <w:sz w:val="20"/>
                <w:szCs w:val="20"/>
              </w:rPr>
            </w:pPr>
          </w:p>
        </w:tc>
      </w:tr>
      <w:tr w:rsidR="00334B2F" w:rsidRPr="00AE2768"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334B2F" w:rsidRPr="00AE2768" w:rsidRDefault="00334B2F" w:rsidP="00CB0ADE">
            <w:pPr>
              <w:rPr>
                <w:rFonts w:ascii="GHEA Grapalat" w:hAnsi="GHEA Grapalat" w:cs="Sylfaen"/>
                <w:sz w:val="20"/>
                <w:szCs w:val="20"/>
                <w:lang w:val="ru-RU"/>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Sylfaen"/>
                <w:sz w:val="20"/>
                <w:szCs w:val="20"/>
              </w:rPr>
              <w:t>էջ</w:t>
            </w:r>
          </w:p>
          <w:p w:rsidR="00334B2F" w:rsidRPr="00AE2768" w:rsidRDefault="00334B2F" w:rsidP="00CB0ADE">
            <w:pPr>
              <w:rPr>
                <w:rFonts w:ascii="GHEA Grapalat" w:hAnsi="GHEA Grapalat" w:cs="Sylfaen"/>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Կ.Տ.</w:t>
            </w:r>
          </w:p>
          <w:p w:rsidR="00334B2F" w:rsidRPr="00AE276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334B2F" w:rsidRPr="00AE2768" w:rsidRDefault="00334B2F" w:rsidP="00CB0ADE">
            <w:pPr>
              <w:jc w:val="right"/>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right"/>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334B2F" w:rsidRPr="00AE2768" w:rsidRDefault="00334B2F" w:rsidP="00CB0ADE">
            <w:pPr>
              <w:jc w:val="right"/>
              <w:rPr>
                <w:rFonts w:ascii="GHEA Grapalat" w:hAnsi="GHEA Grapalat" w:cs="Sylfaen"/>
                <w:sz w:val="20"/>
                <w:szCs w:val="20"/>
              </w:rPr>
            </w:pPr>
          </w:p>
        </w:tc>
      </w:tr>
      <w:tr w:rsidR="00334B2F"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p>
          <w:p w:rsidR="00334B2F" w:rsidRPr="00AE2768" w:rsidRDefault="00334B2F" w:rsidP="00CB0ADE">
            <w:pPr>
              <w:rPr>
                <w:rFonts w:ascii="GHEA Grapalat" w:hAnsi="GHEA Grapalat" w:cs="Tahoma"/>
                <w:color w:val="000000"/>
                <w:sz w:val="20"/>
                <w:szCs w:val="20"/>
                <w:lang w:val="hy-AM"/>
              </w:rPr>
            </w:pPr>
          </w:p>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 xml:space="preserve">   /____________________/</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center"/>
              <w:rPr>
                <w:rFonts w:ascii="GHEA Grapalat" w:hAnsi="GHEA Grapalat" w:cs="Sylfaen"/>
                <w:sz w:val="20"/>
                <w:szCs w:val="20"/>
              </w:rPr>
            </w:pPr>
            <w:r w:rsidRPr="00AE2768">
              <w:rPr>
                <w:rFonts w:ascii="GHEA Grapalat" w:hAnsi="GHEA Grapalat" w:cs="Sylfaen"/>
                <w:sz w:val="20"/>
                <w:szCs w:val="20"/>
              </w:rPr>
              <w:t>/ստորագրություն/</w:t>
            </w:r>
          </w:p>
          <w:p w:rsidR="00334B2F" w:rsidRPr="00AE2768" w:rsidRDefault="00334B2F" w:rsidP="00CB0ADE">
            <w:pPr>
              <w:jc w:val="right"/>
              <w:rPr>
                <w:rFonts w:ascii="GHEA Grapalat" w:hAnsi="GHEA Grapalat" w:cs="Arial"/>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334B2F" w:rsidRPr="00AE2768" w:rsidRDefault="00334B2F" w:rsidP="00CB0ADE">
            <w:pPr>
              <w:rPr>
                <w:rFonts w:ascii="GHEA Grapalat" w:hAnsi="GHEA Grapalat" w:cs="Sylfaen"/>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Arial"/>
                <w:sz w:val="20"/>
                <w:szCs w:val="20"/>
              </w:rPr>
            </w:pPr>
          </w:p>
        </w:tc>
      </w:tr>
    </w:tbl>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D08B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AE2768" w:rsidRDefault="00334B2F" w:rsidP="00334B2F">
      <w:pPr>
        <w:jc w:val="center"/>
        <w:rPr>
          <w:rFonts w:ascii="GHEA Grapalat" w:hAnsi="GHEA Grapalat"/>
          <w:b/>
          <w:sz w:val="22"/>
          <w:szCs w:val="22"/>
          <w:lang w:val="nl-NL"/>
        </w:rPr>
      </w:pPr>
      <w:r w:rsidRPr="00AE2768">
        <w:rPr>
          <w:rFonts w:ascii="GHEA Grapalat" w:hAnsi="GHEA Grapalat"/>
          <w:b/>
          <w:lang w:val="hy-AM"/>
        </w:rPr>
        <w:br w:type="page"/>
      </w:r>
      <w:r w:rsidRPr="000D08B4">
        <w:rPr>
          <w:rFonts w:ascii="GHEA Grapalat" w:hAnsi="GHEA Grapalat"/>
          <w:b/>
          <w:sz w:val="22"/>
          <w:szCs w:val="22"/>
          <w:lang w:val="hy-AM"/>
        </w:rPr>
        <w:lastRenderedPageBreak/>
        <w:t>Վճարմանպահանջագրիպարտադիրվավերապայմաններըևլրացման</w:t>
      </w:r>
      <w:r w:rsidRPr="00AE2768">
        <w:rPr>
          <w:rFonts w:ascii="GHEA Grapalat" w:hAnsi="GHEA Grapalat"/>
          <w:b/>
          <w:sz w:val="22"/>
          <w:szCs w:val="22"/>
          <w:lang w:val="hy-AM"/>
        </w:rPr>
        <w:t>ուղեցույց</w:t>
      </w:r>
      <w:r w:rsidRPr="000D08B4">
        <w:rPr>
          <w:rFonts w:ascii="GHEA Grapalat" w:hAnsi="GHEA Grapalat"/>
          <w:b/>
          <w:sz w:val="22"/>
          <w:szCs w:val="22"/>
          <w:lang w:val="hy-AM"/>
        </w:rPr>
        <w:t>ը</w:t>
      </w:r>
    </w:p>
    <w:p w:rsidR="00334B2F" w:rsidRPr="00AE276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Նշված դաշտի/</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5</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w:t>
            </w:r>
            <w:r w:rsidRPr="00AE2768">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p>
        </w:tc>
      </w:tr>
      <w:tr w:rsidR="00334B2F" w:rsidRPr="009221F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9221F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E2768">
              <w:rPr>
                <w:rFonts w:ascii="GHEA Grapalat" w:hAnsi="GHEA Grapalat"/>
                <w:sz w:val="20"/>
                <w:szCs w:val="20"/>
              </w:rPr>
              <w:lastRenderedPageBreak/>
              <w:t>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334B2F" w:rsidRPr="009221F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Del="0010680B" w:rsidRDefault="00334B2F"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շահառուիկողմից</w:t>
            </w:r>
          </w:p>
        </w:tc>
      </w:tr>
      <w:tr w:rsidR="00334B2F" w:rsidRPr="009221F7"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r>
      <w:tr w:rsidR="00334B2F" w:rsidRPr="009221F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w:t>
            </w:r>
            <w:r w:rsidRPr="00AE2768">
              <w:rPr>
                <w:rFonts w:ascii="GHEA Grapalat" w:hAnsi="GHEA Grapalat"/>
                <w:sz w:val="20"/>
                <w:szCs w:val="20"/>
              </w:rPr>
              <w:lastRenderedPageBreak/>
              <w:t>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դրոշմակնիքըդրվում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սույն տվյալներըդրվում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bl>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83BC3" w:rsidRPr="00AE2768" w:rsidRDefault="00334B2F" w:rsidP="00383BC3">
      <w:pPr>
        <w:ind w:left="-66"/>
        <w:jc w:val="center"/>
        <w:rPr>
          <w:rFonts w:ascii="GHEA Grapalat" w:hAnsi="GHEA Grapalat" w:cs="Sylfaen"/>
          <w:b/>
          <w:lang w:val="hy-AM"/>
        </w:rPr>
      </w:pPr>
      <w:r w:rsidRPr="00AE2768">
        <w:rPr>
          <w:rFonts w:ascii="GHEA Grapalat" w:hAnsi="GHEA Grapalat"/>
          <w:b/>
          <w:lang w:val="hy-AM"/>
        </w:rPr>
        <w:br w:type="page"/>
      </w:r>
    </w:p>
    <w:p w:rsidR="00071D1C" w:rsidRPr="000D08B4"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00177245" w:rsidRPr="000D08B4">
        <w:rPr>
          <w:rFonts w:ascii="GHEA Grapalat" w:hAnsi="GHEA Grapalat" w:cs="Sylfaen"/>
          <w:b/>
          <w:lang w:val="hy-AM"/>
        </w:rPr>
        <w:t>6</w:t>
      </w:r>
    </w:p>
    <w:p w:rsidR="00071D1C" w:rsidRPr="00AE2768"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7C3F80">
        <w:rPr>
          <w:rFonts w:ascii="GHEA Grapalat" w:hAnsi="GHEA Grapalat" w:cs="Sylfaen"/>
          <w:b/>
          <w:lang w:val="hy-AM"/>
        </w:rPr>
        <w:t>ԿՄՔՀ-ԱՄ-ԳՀԱՊՁԲ-20/02</w:t>
      </w:r>
      <w:r w:rsidRPr="00AE2768">
        <w:rPr>
          <w:rFonts w:ascii="GHEA Grapalat" w:hAnsi="GHEA Grapalat" w:cs="Sylfaen"/>
          <w:b/>
          <w:lang w:val="hy-AM"/>
        </w:rPr>
        <w:t>»</w:t>
      </w:r>
      <w:r w:rsidR="00130202" w:rsidRPr="00AE2768">
        <w:rPr>
          <w:rFonts w:ascii="GHEA Grapalat" w:hAnsi="GHEA Grapalat" w:cs="Sylfaen"/>
          <w:b/>
          <w:lang w:val="hy-AM"/>
        </w:rPr>
        <w:t>*</w:t>
      </w:r>
      <w:r w:rsidRPr="00AE2768">
        <w:rPr>
          <w:rFonts w:ascii="GHEA Grapalat" w:hAnsi="GHEA Grapalat" w:cs="Sylfaen"/>
          <w:b/>
          <w:lang w:val="hy-AM"/>
        </w:rPr>
        <w:t xml:space="preserve">  ծածկագրով</w:t>
      </w:r>
    </w:p>
    <w:p w:rsidR="00071D1C" w:rsidRPr="00AE2768" w:rsidRDefault="000D08B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AE2768">
        <w:rPr>
          <w:rFonts w:ascii="GHEA Grapalat" w:hAnsi="GHEA Grapalat" w:cs="Sylfaen"/>
          <w:b/>
          <w:lang w:val="hy-AM"/>
        </w:rPr>
        <w:t>ի հրավերի</w:t>
      </w:r>
    </w:p>
    <w:p w:rsidR="00071D1C" w:rsidRPr="00AE2768" w:rsidRDefault="00071D1C" w:rsidP="00EF3662">
      <w:pPr>
        <w:jc w:val="right"/>
        <w:rPr>
          <w:rFonts w:ascii="GHEA Grapalat" w:hAnsi="GHEA Grapalat"/>
          <w:i/>
          <w:sz w:val="20"/>
          <w:lang w:val="hy-AM"/>
        </w:rPr>
      </w:pPr>
    </w:p>
    <w:p w:rsidR="00071D1C" w:rsidRPr="00AE2768" w:rsidRDefault="00071D1C" w:rsidP="00EF3662">
      <w:pPr>
        <w:tabs>
          <w:tab w:val="left" w:pos="2268"/>
        </w:tabs>
        <w:ind w:left="-284" w:firstLine="284"/>
        <w:jc w:val="right"/>
        <w:rPr>
          <w:rFonts w:ascii="GHEA Grapalat" w:hAnsi="GHEA Grapalat"/>
          <w:lang w:val="hy-AM"/>
        </w:rPr>
      </w:pPr>
    </w:p>
    <w:p w:rsidR="00071D1C" w:rsidRPr="00AE2768" w:rsidRDefault="00071D1C" w:rsidP="00EF3662">
      <w:pPr>
        <w:ind w:left="-142" w:firstLine="142"/>
        <w:jc w:val="center"/>
        <w:rPr>
          <w:rFonts w:ascii="GHEA Grapalat" w:hAnsi="GHEA Grapalat"/>
          <w:b/>
          <w:sz w:val="22"/>
          <w:lang w:val="hy-AM"/>
        </w:rPr>
      </w:pPr>
      <w:r w:rsidRPr="00AE2768">
        <w:rPr>
          <w:rFonts w:ascii="GHEA Grapalat" w:hAnsi="GHEA Grapalat" w:cs="Sylfaen"/>
          <w:b/>
          <w:sz w:val="22"/>
          <w:lang w:val="hy-AM"/>
        </w:rPr>
        <w:t>ՊԵՏՈՒԹՅԱՆԿԱՐԻՔՆԵՐԻՀԱՄԱՐ ԱՊՐԱՆՔԻ ՄԱՏԱԿԱՐԱՐՄԱՆ</w:t>
      </w:r>
    </w:p>
    <w:p w:rsidR="00071D1C" w:rsidRPr="00AE2768" w:rsidRDefault="00071D1C" w:rsidP="00EF3662">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p>
    <w:p w:rsidR="00071D1C" w:rsidRPr="00AE2768" w:rsidRDefault="00071D1C" w:rsidP="00EF3662">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rsidR="00071D1C" w:rsidRPr="00AE2768" w:rsidRDefault="00071D1C" w:rsidP="00EF3662">
      <w:pPr>
        <w:jc w:val="center"/>
        <w:rPr>
          <w:rFonts w:ascii="GHEA Grapalat" w:hAnsi="GHEA Grapalat" w:cs="Sylfaen"/>
          <w:sz w:val="20"/>
          <w:lang w:val="hy-AM"/>
        </w:rPr>
      </w:pPr>
    </w:p>
    <w:p w:rsidR="00071D1C" w:rsidRPr="00AE2768" w:rsidRDefault="00071D1C" w:rsidP="00EF3662">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lang w:val="hy-AM"/>
        </w:rPr>
        <w:t xml:space="preserve">«» </w:t>
      </w:r>
      <w:r w:rsidRPr="00AE2768">
        <w:rPr>
          <w:rFonts w:ascii="GHEA Grapalat" w:hAnsi="GHEA Grapalat" w:cs="Sylfaen"/>
          <w:sz w:val="20"/>
          <w:lang w:val="hy-AM"/>
        </w:rPr>
        <w:t>20   թ.</w:t>
      </w:r>
    </w:p>
    <w:p w:rsidR="00071D1C" w:rsidRPr="00AE2768" w:rsidRDefault="00071D1C" w:rsidP="00EF3662">
      <w:pPr>
        <w:tabs>
          <w:tab w:val="left" w:pos="720"/>
          <w:tab w:val="left" w:pos="1440"/>
          <w:tab w:val="left" w:pos="8865"/>
        </w:tabs>
        <w:jc w:val="both"/>
        <w:rPr>
          <w:rFonts w:ascii="GHEA Grapalat" w:hAnsi="GHEA Grapalat" w:cs="Sylfaen"/>
          <w:sz w:val="20"/>
          <w:lang w:val="hy-AM"/>
        </w:rPr>
      </w:pPr>
    </w:p>
    <w:p w:rsidR="00071D1C" w:rsidRPr="00AE2768" w:rsidRDefault="00866C4F" w:rsidP="00EF3662">
      <w:pPr>
        <w:ind w:firstLine="720"/>
        <w:jc w:val="both"/>
        <w:rPr>
          <w:rFonts w:ascii="GHEA Grapalat" w:hAnsi="GHEA Grapalat"/>
          <w:sz w:val="20"/>
          <w:lang w:val="hy-AM"/>
        </w:rPr>
      </w:pPr>
      <w:r w:rsidRPr="00866C4F">
        <w:rPr>
          <w:rFonts w:ascii="GHEA Grapalat" w:hAnsi="GHEA Grapalat"/>
          <w:sz w:val="20"/>
          <w:szCs w:val="20"/>
          <w:u w:val="single"/>
          <w:lang w:val="hy-AM"/>
        </w:rPr>
        <w:t>Քասախի «Արուսյակ» մանկապարտեզ ՀՈԱԿ</w:t>
      </w:r>
      <w:r w:rsidRPr="00866C4F">
        <w:rPr>
          <w:rFonts w:ascii="GHEA Grapalat" w:hAnsi="GHEA Grapalat"/>
          <w:u w:val="single"/>
          <w:lang w:val="hy-AM"/>
        </w:rPr>
        <w:t>-</w:t>
      </w:r>
      <w:r w:rsidR="00071D1C" w:rsidRPr="00AE2768">
        <w:rPr>
          <w:rFonts w:ascii="GHEA Grapalat" w:hAnsi="GHEA Grapalat"/>
          <w:sz w:val="20"/>
          <w:lang w:val="hy-AM"/>
        </w:rPr>
        <w:t>-ը ի դեմս _____-ի, որը գործում է</w:t>
      </w:r>
      <w:r w:rsidRPr="00ED75FE">
        <w:rPr>
          <w:rFonts w:ascii="GHEA Grapalat" w:hAnsi="GHEA Grapalat"/>
          <w:sz w:val="20"/>
          <w:u w:val="single"/>
          <w:lang w:val="hy-AM"/>
        </w:rPr>
        <w:t>կազմակերպության</w:t>
      </w:r>
      <w:r w:rsidR="00071D1C" w:rsidRPr="00AE2768">
        <w:rPr>
          <w:rFonts w:ascii="GHEA Grapalat" w:hAnsi="GHEA Grapalat"/>
          <w:sz w:val="20"/>
          <w:lang w:val="hy-AM"/>
        </w:rPr>
        <w:t xml:space="preserve">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Գնորդ</w:t>
      </w:r>
      <w:r w:rsidR="00071D1C" w:rsidRPr="00AE2768">
        <w:rPr>
          <w:rFonts w:ascii="GHEA Grapalat" w:hAnsi="GHEA Grapalat"/>
          <w:lang w:val="hy-AM"/>
        </w:rPr>
        <w:t>»</w:t>
      </w:r>
      <w:r w:rsidR="00071D1C" w:rsidRPr="00AE2768">
        <w:rPr>
          <w:rFonts w:ascii="GHEA Grapalat" w:hAnsi="GHEA Grapalat"/>
          <w:sz w:val="20"/>
          <w:lang w:val="hy-AM"/>
        </w:rPr>
        <w:t xml:space="preserve">, մի կողմից,  և __________________-ը, ի դեմս տնօրեն _____________________-ի, որը գործում է -ի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Վաճառող</w:t>
      </w:r>
      <w:r w:rsidR="00071D1C" w:rsidRPr="00AE2768">
        <w:rPr>
          <w:rFonts w:ascii="GHEA Grapalat" w:hAnsi="GHEA Grapalat"/>
          <w:lang w:val="hy-AM"/>
        </w:rPr>
        <w:t>»</w:t>
      </w:r>
      <w:r w:rsidR="00071D1C" w:rsidRPr="00AE2768">
        <w:rPr>
          <w:rFonts w:ascii="GHEA Grapalat" w:hAnsi="GHEA Grapalat"/>
          <w:sz w:val="20"/>
          <w:lang w:val="hy-AM"/>
        </w:rPr>
        <w:t xml:space="preserve"> մյուս կողմից, կնքեցին սույն պայմանագիրը հետևյալի մասին։</w:t>
      </w:r>
    </w:p>
    <w:p w:rsidR="00071D1C" w:rsidRPr="00AE2768" w:rsidRDefault="00071D1C" w:rsidP="00EF3662">
      <w:pPr>
        <w:ind w:firstLine="709"/>
        <w:jc w:val="both"/>
        <w:rPr>
          <w:rFonts w:ascii="GHEA Grapalat" w:hAnsi="GHEA Grapalat"/>
          <w:b/>
          <w:sz w:val="20"/>
          <w:lang w:val="hy-AM"/>
        </w:rPr>
      </w:pPr>
    </w:p>
    <w:p w:rsidR="00071D1C" w:rsidRPr="00AE2768" w:rsidRDefault="00071D1C" w:rsidP="00EF3662">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ՊԱՅՄԱՆԱԳՐԻԱՌԱՐԿԱՆ</w:t>
      </w:r>
    </w:p>
    <w:p w:rsidR="00071D1C" w:rsidRPr="00AE2768" w:rsidRDefault="00071D1C" w:rsidP="00EF3662">
      <w:pPr>
        <w:ind w:firstLine="709"/>
        <w:jc w:val="center"/>
        <w:rPr>
          <w:rFonts w:ascii="GHEA Grapalat" w:hAnsi="GHEA Grapalat" w:cs="Times Armenian"/>
          <w:b/>
          <w:sz w:val="20"/>
          <w:lang w:val="hy-AM"/>
        </w:rPr>
      </w:pPr>
    </w:p>
    <w:p w:rsidR="00071D1C" w:rsidRPr="00AE2768" w:rsidRDefault="00071D1C" w:rsidP="00EF3662">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Վաճառողըպարտավորվումէսույնպայմանա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հավելվածով`Տեխնիկականբնութա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իսկԳնորդըպարտավորվումէընդունել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պրանքըևվճարելդրահամար</w:t>
      </w:r>
      <w:r w:rsidRPr="00AE2768">
        <w:rPr>
          <w:rFonts w:ascii="GHEA Grapalat" w:hAnsi="GHEA Grapalat" w:cs="Times Armenian"/>
          <w:sz w:val="20"/>
          <w:lang w:val="hy-AM"/>
        </w:rPr>
        <w:t xml:space="preserve">։ </w:t>
      </w:r>
    </w:p>
    <w:p w:rsidR="00071D1C" w:rsidRPr="00AE2768" w:rsidRDefault="00071D1C" w:rsidP="00EF3662">
      <w:pPr>
        <w:ind w:firstLine="709"/>
        <w:jc w:val="both"/>
        <w:rPr>
          <w:rFonts w:ascii="GHEA Grapalat" w:hAnsi="GHEA Grapalat" w:cs="Times Armenian"/>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46130" w:rsidRPr="00546130">
        <w:rPr>
          <w:rFonts w:ascii="GHEA Grapalat" w:hAnsi="GHEA Grapalat"/>
          <w:sz w:val="20"/>
          <w:u w:val="single"/>
          <w:lang w:val="hy-AM"/>
        </w:rPr>
        <w:t>5</w:t>
      </w:r>
      <w:r w:rsidRPr="00AE2768">
        <w:rPr>
          <w:rFonts w:ascii="GHEA Grapalat" w:hAnsi="GHEA Grapalat"/>
          <w:sz w:val="20"/>
          <w:lang w:val="hy-AM"/>
        </w:rPr>
        <w:t xml:space="preserve"> օրից ավելի: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E2768" w:rsidRDefault="00A45D0A" w:rsidP="00EF3662">
      <w:pPr>
        <w:ind w:firstLine="709"/>
        <w:jc w:val="both"/>
        <w:rPr>
          <w:rFonts w:ascii="GHEA Grapalat" w:hAnsi="GHEA Grapalat"/>
          <w:sz w:val="20"/>
          <w:lang w:val="hy-AM"/>
        </w:rPr>
      </w:pPr>
    </w:p>
    <w:p w:rsidR="00A45D0A" w:rsidRPr="00AE2768" w:rsidRDefault="00A45D0A" w:rsidP="00EF3662">
      <w:pPr>
        <w:ind w:firstLine="709"/>
        <w:jc w:val="both"/>
        <w:rPr>
          <w:rFonts w:ascii="GHEA Grapalat" w:hAnsi="GHEA Grapalat"/>
          <w:sz w:val="20"/>
          <w:lang w:val="hy-AM"/>
        </w:rPr>
      </w:pPr>
    </w:p>
    <w:p w:rsidR="00A45D0A" w:rsidRPr="00AE2768" w:rsidRDefault="00A45D0A" w:rsidP="00A45D0A">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E2768" w:rsidRDefault="00A45D0A"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00546130" w:rsidRPr="00546130">
        <w:rPr>
          <w:rFonts w:ascii="GHEA Grapalat" w:hAnsi="GHEA Grapalat"/>
          <w:sz w:val="20"/>
          <w:u w:val="single"/>
          <w:lang w:val="hy-AM"/>
        </w:rPr>
        <w:t>10</w:t>
      </w:r>
      <w:r w:rsidRPr="00AE2768">
        <w:rPr>
          <w:rFonts w:ascii="GHEA Grapalat" w:hAnsi="GHEA Grapalat"/>
          <w:sz w:val="20"/>
          <w:lang w:val="hy-AM"/>
        </w:rPr>
        <w:t xml:space="preserve"> օրից ավելի,</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9123CA" w:rsidRPr="00AE2768" w:rsidRDefault="009123CA" w:rsidP="00EF3662">
      <w:pPr>
        <w:tabs>
          <w:tab w:val="left" w:pos="720"/>
        </w:tabs>
        <w:ind w:firstLine="709"/>
        <w:jc w:val="both"/>
        <w:rPr>
          <w:rFonts w:ascii="GHEA Grapalat" w:hAnsi="GHEA Grapalat"/>
          <w:sz w:val="12"/>
          <w:szCs w:val="12"/>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2768">
        <w:rPr>
          <w:rFonts w:ascii="GHEA Grapalat" w:hAnsi="GHEA Grapalat"/>
          <w:sz w:val="20"/>
          <w:lang w:val="hy-AM"/>
        </w:rPr>
        <w:t>6</w:t>
      </w:r>
      <w:r w:rsidRPr="00AE2768">
        <w:rPr>
          <w:rFonts w:ascii="GHEA Grapalat" w:hAnsi="GHEA Grapalat"/>
          <w:sz w:val="20"/>
          <w:lang w:val="hy-AM"/>
        </w:rPr>
        <w:t>.5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2.2.5 Պայմանագրի 2.3.</w:t>
      </w:r>
      <w:r w:rsidR="00471867" w:rsidRPr="00AE2768">
        <w:rPr>
          <w:rFonts w:ascii="GHEA Grapalat" w:hAnsi="GHEA Grapalat"/>
          <w:sz w:val="20"/>
          <w:lang w:val="hy-AM"/>
        </w:rPr>
        <w:t>3</w:t>
      </w:r>
      <w:r w:rsidRPr="00AE276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 xml:space="preserve">3 </w:t>
      </w:r>
      <w:r w:rsidRPr="00AE2768">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3</w:t>
      </w:r>
      <w:r w:rsidRPr="00AE276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4</w:t>
      </w:r>
      <w:r w:rsidRPr="00AE2768">
        <w:rPr>
          <w:rFonts w:ascii="GHEA Grapalat" w:hAnsi="GHEA Grapalat"/>
          <w:sz w:val="20"/>
          <w:lang w:val="hy-AM"/>
        </w:rPr>
        <w:t xml:space="preserve"> Գնորդի համաձայնությամբ վաղաժամկետ մատակարարել ապրանքը։ </w:t>
      </w:r>
    </w:p>
    <w:p w:rsidR="009E45F3" w:rsidRPr="00AE2768" w:rsidRDefault="009E45F3"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lastRenderedPageBreak/>
        <w:t xml:space="preserve">2.4.8 Պայմանագրով նախատեսված դեպքերում վճարել պայմանագրի </w:t>
      </w:r>
      <w:r w:rsidR="00D320A2" w:rsidRPr="00AE2768">
        <w:rPr>
          <w:rFonts w:ascii="GHEA Grapalat" w:hAnsi="GHEA Grapalat"/>
          <w:sz w:val="20"/>
          <w:lang w:val="hy-AM"/>
        </w:rPr>
        <w:t>6</w:t>
      </w:r>
      <w:r w:rsidRPr="00AE2768">
        <w:rPr>
          <w:rFonts w:ascii="GHEA Grapalat" w:hAnsi="GHEA Grapalat"/>
          <w:sz w:val="20"/>
          <w:lang w:val="hy-AM"/>
        </w:rPr>
        <w:t xml:space="preserve">.2 և </w:t>
      </w:r>
      <w:r w:rsidR="00D320A2" w:rsidRPr="00AE2768">
        <w:rPr>
          <w:rFonts w:ascii="GHEA Grapalat" w:hAnsi="GHEA Grapalat"/>
          <w:sz w:val="20"/>
          <w:lang w:val="hy-AM"/>
        </w:rPr>
        <w:t>6</w:t>
      </w:r>
      <w:r w:rsidRPr="00AE2768">
        <w:rPr>
          <w:rFonts w:ascii="GHEA Grapalat" w:hAnsi="GHEA Grapalat"/>
          <w:sz w:val="20"/>
          <w:lang w:val="hy-AM"/>
        </w:rPr>
        <w:t>.</w:t>
      </w:r>
      <w:r w:rsidR="00D320A2" w:rsidRPr="00AE2768">
        <w:rPr>
          <w:rFonts w:ascii="GHEA Grapalat" w:hAnsi="GHEA Grapalat"/>
          <w:sz w:val="20"/>
          <w:lang w:val="hy-AM"/>
        </w:rPr>
        <w:t>3</w:t>
      </w:r>
      <w:r w:rsidRPr="00AE2768">
        <w:rPr>
          <w:rFonts w:ascii="GHEA Grapalat" w:hAnsi="GHEA Grapalat"/>
          <w:sz w:val="20"/>
          <w:lang w:val="hy-AM"/>
        </w:rPr>
        <w:t xml:space="preserve">  կետերով նախատեսված տույժը և տուգանքը։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2.4.10 Պայմանագրի 2.1.7 կետի համաձայն </w:t>
      </w:r>
      <w:r w:rsidR="00D320A2" w:rsidRPr="00AE2768">
        <w:rPr>
          <w:rFonts w:ascii="GHEA Grapalat" w:hAnsi="GHEA Grapalat"/>
          <w:sz w:val="20"/>
          <w:lang w:val="hy-AM"/>
        </w:rPr>
        <w:t>պ</w:t>
      </w:r>
      <w:r w:rsidRPr="00AE276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2.4.11 </w:t>
      </w:r>
      <w:r w:rsidR="00BF4538" w:rsidRPr="00AE2768">
        <w:rPr>
          <w:rFonts w:ascii="GHEA Grapalat" w:hAnsi="GHEA Grapalat"/>
          <w:sz w:val="20"/>
          <w:lang w:val="hy-AM"/>
        </w:rPr>
        <w:t>Որակավորման և պայմանագրի ապահովում ներկայացրած անձը պարտավոր է ապահովումների</w:t>
      </w:r>
      <w:r w:rsidRPr="00AE276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E2768" w:rsidRDefault="00071D1C" w:rsidP="00EF3662">
      <w:pPr>
        <w:ind w:firstLine="709"/>
        <w:jc w:val="both"/>
        <w:rPr>
          <w:rFonts w:ascii="GHEA Grapalat" w:hAnsi="GHEA Grapalat"/>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17</w:t>
      </w:r>
      <w:r w:rsidR="007942E8"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9"/>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E2768" w:rsidRDefault="00071D1C" w:rsidP="00EF3662">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3.3 Գնորդն իրեն մատակարարված </w:t>
      </w:r>
      <w:r w:rsidR="00D320A2" w:rsidRPr="00AE2768">
        <w:rPr>
          <w:rFonts w:ascii="GHEA Grapalat" w:hAnsi="GHEA Grapalat"/>
          <w:sz w:val="20"/>
          <w:lang w:val="hy-AM"/>
        </w:rPr>
        <w:t>ա</w:t>
      </w:r>
      <w:r w:rsidRPr="00AE276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2768">
        <w:rPr>
          <w:rFonts w:ascii="GHEA Grapalat" w:hAnsi="GHEA Grapalat"/>
          <w:sz w:val="20"/>
          <w:lang w:val="hy-AM"/>
        </w:rPr>
        <w:t>2</w:t>
      </w:r>
      <w:r w:rsidRPr="00AE2768">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AE2768">
        <w:rPr>
          <w:rFonts w:ascii="GHEA Grapalat" w:hAnsi="GHEA Grapalat"/>
          <w:sz w:val="20"/>
          <w:lang w:val="hy-AM"/>
        </w:rPr>
        <w:t>3</w:t>
      </w:r>
      <w:r w:rsidR="00EF3662" w:rsidRPr="00AE2768">
        <w:rPr>
          <w:rFonts w:ascii="GHEA Grapalat" w:hAnsi="GHEA Grapalat"/>
          <w:sz w:val="20"/>
          <w:lang w:val="hy-AM"/>
        </w:rPr>
        <w:t>0</w:t>
      </w:r>
      <w:r w:rsidRPr="00AE2768">
        <w:rPr>
          <w:rFonts w:ascii="GHEA Grapalat" w:hAnsi="GHEA Grapalat"/>
          <w:sz w:val="20"/>
          <w:lang w:val="hy-AM"/>
        </w:rPr>
        <w:t xml:space="preserve">-ը: </w:t>
      </w:r>
    </w:p>
    <w:p w:rsidR="00071D1C" w:rsidRPr="00AE2768" w:rsidRDefault="00071D1C" w:rsidP="00EF3662">
      <w:pPr>
        <w:ind w:firstLine="720"/>
        <w:jc w:val="both"/>
        <w:rPr>
          <w:rFonts w:ascii="GHEA Grapalat" w:hAnsi="GHEA Grapalat" w:cs="Sylfaen"/>
          <w:i/>
          <w:sz w:val="20"/>
          <w:u w:val="single"/>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071D1C" w:rsidRPr="000D08B4" w:rsidRDefault="00071D1C" w:rsidP="00EF3662">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9E45F3" w:rsidRPr="00AE2768" w:rsidRDefault="00071D1C" w:rsidP="00EF3662">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546130">
        <w:rPr>
          <w:rFonts w:ascii="GHEA Grapalat" w:hAnsi="GHEA Grapalat" w:cs="Sylfaen"/>
          <w:sz w:val="20"/>
          <w:u w:val="single"/>
          <w:lang w:val="pt-BR"/>
        </w:rPr>
        <w:t>1095</w:t>
      </w:r>
      <w:r w:rsidRPr="00AE276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E2768">
        <w:rPr>
          <w:rFonts w:ascii="GHEA Grapalat" w:hAnsi="GHEA Grapalat" w:cs="Sylfaen"/>
          <w:sz w:val="20"/>
          <w:lang w:val="pt-BR"/>
        </w:rPr>
        <w:t>:</w:t>
      </w:r>
      <w:r w:rsidR="00383BC3">
        <w:rPr>
          <w:rFonts w:ascii="GHEA Grapalat" w:hAnsi="GHEA Grapalat" w:cs="Sylfaen"/>
          <w:sz w:val="20"/>
          <w:vertAlign w:val="superscript"/>
          <w:lang w:val="pt-BR"/>
        </w:rPr>
        <w:t>19</w:t>
      </w:r>
      <w:r w:rsidR="007942E8" w:rsidRPr="00AE2768">
        <w:rPr>
          <w:rFonts w:ascii="GHEA Grapalat" w:hAnsi="GHEA Grapalat" w:cs="Sylfaen"/>
          <w:color w:val="FFFFFF"/>
          <w:sz w:val="20"/>
          <w:vertAlign w:val="superscript"/>
          <w:lang w:val="pt-BR"/>
        </w:rPr>
        <w:t>31</w:t>
      </w:r>
      <w:r w:rsidRPr="00AE2768">
        <w:rPr>
          <w:rStyle w:val="af6"/>
          <w:rFonts w:ascii="GHEA Grapalat" w:hAnsi="GHEA Grapalat" w:cs="Sylfaen"/>
          <w:color w:val="FFFFFF"/>
          <w:sz w:val="20"/>
          <w:lang w:val="pt-BR"/>
        </w:rPr>
        <w:footnoteReference w:id="10"/>
      </w:r>
    </w:p>
    <w:p w:rsidR="009E45F3" w:rsidRPr="00AE2768" w:rsidRDefault="009E45F3" w:rsidP="00EF3662">
      <w:pPr>
        <w:ind w:firstLine="709"/>
        <w:jc w:val="both"/>
        <w:rPr>
          <w:rFonts w:ascii="GHEA Grapalat" w:hAnsi="GHEA Grapalat"/>
          <w:sz w:val="20"/>
          <w:lang w:val="hy-AM"/>
        </w:rPr>
      </w:pPr>
    </w:p>
    <w:p w:rsidR="009E45F3" w:rsidRPr="00AE2768" w:rsidRDefault="009E45F3" w:rsidP="00EF3662">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9E45F3" w:rsidRPr="00AE2768" w:rsidRDefault="009E45F3" w:rsidP="00EF3662">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E2768" w:rsidRDefault="009E45F3" w:rsidP="00EF3662">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D08B4">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00A232D9" w:rsidRPr="000D08B4">
        <w:rPr>
          <w:rFonts w:ascii="GHEA Grapalat" w:hAnsi="GHEA Grapalat" w:cs="Sylfaen"/>
          <w:sz w:val="20"/>
          <w:szCs w:val="20"/>
          <w:lang w:val="hy-AM"/>
        </w:rPr>
        <w:t xml:space="preserve">ան </w:t>
      </w:r>
      <w:r w:rsidR="00546130" w:rsidRPr="00546130">
        <w:rPr>
          <w:rFonts w:ascii="GHEA Grapalat" w:hAnsi="GHEA Grapalat" w:cs="Sylfaen"/>
          <w:sz w:val="20"/>
          <w:szCs w:val="20"/>
          <w:u w:val="single"/>
          <w:lang w:val="hy-AM"/>
        </w:rPr>
        <w:t>2</w:t>
      </w:r>
      <w:r w:rsidR="00A232D9" w:rsidRPr="000D08B4">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A232D9" w:rsidRPr="00AE2768" w:rsidRDefault="009123CA"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5.2 </w:t>
      </w:r>
      <w:r w:rsidR="00A232D9" w:rsidRPr="00AE2768">
        <w:rPr>
          <w:rFonts w:ascii="GHEA Grapalat" w:hAnsi="GHEA Grapalat" w:cs="Sylfaen"/>
          <w:sz w:val="20"/>
          <w:lang w:val="hy-AM"/>
        </w:rPr>
        <w:t xml:space="preserve">Հանձնման-ընդունման արձանագրությունը ստորագրվում է, եթե </w:t>
      </w:r>
      <w:r w:rsidR="00A232D9" w:rsidRPr="00AE2768">
        <w:rPr>
          <w:rFonts w:ascii="GHEA Grapalat" w:hAnsi="GHEA Grapalat"/>
          <w:sz w:val="20"/>
          <w:lang w:val="pt-BR"/>
        </w:rPr>
        <w:t xml:space="preserve">մատակարարված ապրանքը </w:t>
      </w:r>
      <w:r w:rsidR="00A232D9"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E2768" w:rsidRDefault="009123CA" w:rsidP="00A232D9">
      <w:pPr>
        <w:ind w:firstLine="709"/>
        <w:jc w:val="both"/>
        <w:rPr>
          <w:rFonts w:ascii="GHEA Grapalat" w:hAnsi="GHEA Grapalat"/>
          <w:sz w:val="20"/>
          <w:lang w:val="hy-AM"/>
        </w:rPr>
      </w:pPr>
      <w:r w:rsidRPr="00AE2768">
        <w:rPr>
          <w:rFonts w:ascii="GHEA Grapalat" w:hAnsi="GHEA Grapalat"/>
          <w:sz w:val="20"/>
          <w:lang w:val="hy-AM"/>
        </w:rPr>
        <w:t xml:space="preserve">5.3 </w:t>
      </w:r>
      <w:r w:rsidR="00A232D9" w:rsidRPr="00AE2768">
        <w:rPr>
          <w:rFonts w:ascii="GHEA Grapalat" w:hAnsi="GHEA Grapalat"/>
          <w:sz w:val="20"/>
          <w:lang w:val="hy-AM"/>
        </w:rPr>
        <w:t xml:space="preserve">Գնորդը հանձնման-ընդունման արձանագրությունը ստանալու </w:t>
      </w:r>
      <w:r w:rsidR="00A232D9" w:rsidRPr="00AE2768">
        <w:rPr>
          <w:rFonts w:ascii="GHEA Grapalat" w:hAnsi="GHEA Grapalat" w:cs="Sylfaen"/>
          <w:sz w:val="20"/>
          <w:szCs w:val="20"/>
          <w:lang w:val="hy-AM"/>
        </w:rPr>
        <w:t xml:space="preserve">օրվան հաջորդող աշխատանքային օրվանից հաշված </w:t>
      </w:r>
      <w:r w:rsidR="00546130" w:rsidRPr="00546130">
        <w:rPr>
          <w:rFonts w:ascii="GHEA Grapalat" w:hAnsi="GHEA Grapalat" w:cs="Sylfaen"/>
          <w:sz w:val="20"/>
          <w:szCs w:val="20"/>
          <w:u w:val="single"/>
          <w:lang w:val="hy-AM"/>
        </w:rPr>
        <w:t>5</w:t>
      </w:r>
      <w:r w:rsidR="00A232D9" w:rsidRPr="00AE2768">
        <w:rPr>
          <w:rFonts w:ascii="GHEA Grapalat" w:hAnsi="GHEA Grapalat" w:cs="Sylfaen"/>
          <w:sz w:val="20"/>
          <w:szCs w:val="20"/>
          <w:lang w:val="hy-AM"/>
        </w:rPr>
        <w:t xml:space="preserve"> աշխատանքային օրվա ընթացքում </w:t>
      </w:r>
      <w:r w:rsidR="00A232D9"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E2768" w:rsidRDefault="009123CA" w:rsidP="00EF3662">
      <w:pPr>
        <w:ind w:firstLine="720"/>
        <w:jc w:val="both"/>
        <w:rPr>
          <w:rFonts w:ascii="GHEA Grapalat" w:hAnsi="GHEA Grapalat" w:cs="Sylfaen"/>
          <w:sz w:val="20"/>
          <w:lang w:val="hy-AM"/>
        </w:rPr>
      </w:pPr>
      <w:r w:rsidRPr="00AE2768">
        <w:rPr>
          <w:rFonts w:ascii="GHEA Grapalat" w:hAnsi="GHEA Grapalat"/>
          <w:sz w:val="20"/>
          <w:lang w:val="hy-AM"/>
        </w:rPr>
        <w:lastRenderedPageBreak/>
        <w:t xml:space="preserve">5.4 </w:t>
      </w:r>
      <w:r w:rsidRPr="00AE2768">
        <w:rPr>
          <w:rFonts w:ascii="GHEA Grapalat" w:hAnsi="GHEA Grapalat" w:cs="Sylfaen"/>
          <w:sz w:val="20"/>
          <w:lang w:val="hy-AM"/>
        </w:rPr>
        <w:t>Եթե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9123CA" w:rsidRPr="00AE2768" w:rsidRDefault="009123CA" w:rsidP="00EF3662">
      <w:pPr>
        <w:ind w:firstLine="720"/>
        <w:jc w:val="both"/>
        <w:rPr>
          <w:rFonts w:ascii="GHEA Grapalat" w:hAnsi="GHEA Grapalat" w:cs="Sylfaen"/>
          <w:sz w:val="20"/>
          <w:lang w:val="hy-AM"/>
        </w:rPr>
      </w:pPr>
    </w:p>
    <w:p w:rsidR="009123CA" w:rsidRPr="00AE2768" w:rsidRDefault="009123CA" w:rsidP="00EF3662">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7942E8" w:rsidRPr="00AE2768" w:rsidRDefault="009123CA" w:rsidP="007942E8">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Pr>
          <w:rFonts w:ascii="GHEA Grapalat" w:hAnsi="GHEA Grapalat"/>
          <w:sz w:val="20"/>
          <w:lang w:val="hy-AM"/>
        </w:rPr>
        <w:t xml:space="preserve"> չափով</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20</w:t>
      </w:r>
      <w:r w:rsidR="007942E8"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11"/>
      </w:r>
      <w:r w:rsidR="007942E8"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E2768" w:rsidRDefault="0094684E" w:rsidP="00EF3662">
      <w:pPr>
        <w:ind w:firstLine="709"/>
        <w:jc w:val="both"/>
        <w:rPr>
          <w:rFonts w:ascii="GHEA Grapalat" w:hAnsi="GHEA Grapalat"/>
          <w:sz w:val="20"/>
          <w:lang w:val="hy-AM"/>
        </w:rPr>
      </w:pPr>
    </w:p>
    <w:p w:rsidR="0094684E" w:rsidRPr="00AE2768" w:rsidRDefault="0094684E" w:rsidP="00EF3662">
      <w:pPr>
        <w:ind w:firstLine="709"/>
        <w:jc w:val="both"/>
        <w:rPr>
          <w:rFonts w:ascii="GHEA Grapalat" w:hAnsi="GHEA Grapalat"/>
          <w:sz w:val="20"/>
          <w:lang w:val="hy-AM"/>
        </w:rPr>
      </w:pPr>
    </w:p>
    <w:p w:rsidR="009F337A" w:rsidRPr="00AE2768" w:rsidRDefault="009F337A" w:rsidP="009F337A">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9F337A" w:rsidRPr="00AE2768" w:rsidRDefault="009F337A" w:rsidP="009F337A">
      <w:pPr>
        <w:ind w:firstLine="709"/>
        <w:jc w:val="center"/>
        <w:rPr>
          <w:rFonts w:ascii="GHEA Grapalat" w:hAnsi="GHEA Grapalat"/>
          <w:b/>
          <w:sz w:val="20"/>
          <w:lang w:val="hy-AM"/>
        </w:rPr>
      </w:pPr>
    </w:p>
    <w:p w:rsidR="009F337A" w:rsidRPr="00AE2768" w:rsidRDefault="009F337A" w:rsidP="009F337A">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071D1C" w:rsidRPr="00AE2768" w:rsidRDefault="00071D1C" w:rsidP="00EF3662">
      <w:pPr>
        <w:ind w:firstLine="709"/>
        <w:jc w:val="center"/>
        <w:rPr>
          <w:rFonts w:ascii="GHEA Grapalat" w:hAnsi="GHEA Grapalat"/>
          <w:b/>
          <w:sz w:val="20"/>
          <w:lang w:val="hy-AM"/>
        </w:rPr>
      </w:pP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t xml:space="preserve">8.1 </w:t>
      </w:r>
      <w:r w:rsidRPr="00AE2768">
        <w:rPr>
          <w:rFonts w:ascii="GHEA Grapalat" w:hAnsi="GHEA Grapalat" w:cs="Sylfaen"/>
          <w:sz w:val="20"/>
          <w:lang w:val="hy-AM"/>
        </w:rPr>
        <w:t>ՊայմանագիրնուժիմեջէմտնումԿողմերիստորագրմանպահից և գործում է մինչևկողմերի` պայմանագրովստանձնածպարտավորություններիողջծավալովկատարումը</w:t>
      </w:r>
      <w:r w:rsidRPr="00AE2768">
        <w:rPr>
          <w:rFonts w:ascii="GHEA Grapalat" w:hAnsi="GHEA Grapalat" w:cs="Times Armenian"/>
          <w:sz w:val="2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E2768" w:rsidRDefault="00071D1C" w:rsidP="00286AD3">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AE2768">
        <w:rPr>
          <w:rFonts w:ascii="GHEA Grapalat" w:hAnsi="GHEA Grapalat" w:cs="Sylfaen"/>
          <w:sz w:val="20"/>
          <w:lang w:val="hy-AM"/>
        </w:rPr>
        <w:lastRenderedPageBreak/>
        <w:t>օրենսդրությանը, ապա այդ հիմքերն ի հայտ գալուց հետո Գնորդը միակողմանիորեն լուծ</w:t>
      </w:r>
      <w:r w:rsidR="00B26428" w:rsidRPr="00AE2768">
        <w:rPr>
          <w:rFonts w:ascii="GHEA Grapalat" w:hAnsi="GHEA Grapalat" w:cs="Sylfaen"/>
          <w:sz w:val="20"/>
          <w:lang w:val="hy-AM"/>
        </w:rPr>
        <w:t>ում է</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եթե արձանագրված խախտումները մինչև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չկնքելու համար։ Ընդ որում, Գնորդը չի կրում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2768">
        <w:rPr>
          <w:rFonts w:ascii="GHEA Grapalat" w:hAnsi="GHEA Grapalat" w:cs="Sylfaen"/>
          <w:sz w:val="20"/>
          <w:lang w:val="hy-AM"/>
        </w:rPr>
        <w:t>պ</w:t>
      </w:r>
      <w:r w:rsidRPr="00AE2768">
        <w:rPr>
          <w:rFonts w:ascii="GHEA Grapalat" w:hAnsi="GHEA Grapalat" w:cs="Sylfaen"/>
          <w:sz w:val="20"/>
          <w:lang w:val="hy-AM"/>
        </w:rPr>
        <w:t>այմանագիրը լուծվել է։</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անբաժանելի մասը։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Արգելվում է </w:t>
      </w:r>
      <w:r w:rsidR="003D1CF4" w:rsidRPr="00AE2768">
        <w:rPr>
          <w:rFonts w:ascii="GHEA Grapalat" w:hAnsi="GHEA Grapalat" w:cs="Sylfaen"/>
          <w:sz w:val="20"/>
          <w:lang w:val="hy-AM"/>
        </w:rPr>
        <w:t>պայմանագրում, իսկ եթե պ</w:t>
      </w:r>
      <w:r w:rsidRPr="00AE2768">
        <w:rPr>
          <w:rFonts w:ascii="GHEA Grapalat" w:hAnsi="GHEA Grapalat" w:cs="Sylfaen"/>
          <w:sz w:val="20"/>
          <w:lang w:val="hy-AM"/>
        </w:rPr>
        <w:t xml:space="preserve">այմանագրի գինը գործոնային է, ապա նաև այդ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2768">
        <w:rPr>
          <w:rFonts w:ascii="GHEA Grapalat" w:hAnsi="GHEA Grapalat" w:cs="Sylfaen"/>
          <w:sz w:val="20"/>
          <w:lang w:val="hy-AM"/>
        </w:rPr>
        <w:t>ա</w:t>
      </w:r>
      <w:r w:rsidRPr="00AE2768">
        <w:rPr>
          <w:rFonts w:ascii="GHEA Grapalat" w:hAnsi="GHEA Grapalat" w:cs="Sylfaen"/>
          <w:sz w:val="20"/>
          <w:lang w:val="hy-AM"/>
        </w:rPr>
        <w:t xml:space="preserve">պրանքի ծավալների կամ ձեռք բերվող </w:t>
      </w:r>
      <w:r w:rsidR="003D1CF4" w:rsidRPr="00AE2768">
        <w:rPr>
          <w:rFonts w:ascii="GHEA Grapalat" w:hAnsi="GHEA Grapalat" w:cs="Sylfaen"/>
          <w:sz w:val="20"/>
          <w:lang w:val="hy-AM"/>
        </w:rPr>
        <w:t>ա</w:t>
      </w:r>
      <w:r w:rsidRPr="00AE2768">
        <w:rPr>
          <w:rFonts w:ascii="GHEA Grapalat" w:hAnsi="GHEA Grapalat" w:cs="Sylfaen"/>
          <w:sz w:val="20"/>
          <w:lang w:val="hy-AM"/>
        </w:rPr>
        <w:t xml:space="preserve">պրանքի միավորի գնի  կամ </w:t>
      </w:r>
      <w:r w:rsidR="003D1CF4" w:rsidRPr="00AE2768">
        <w:rPr>
          <w:rFonts w:ascii="GHEA Grapalat" w:hAnsi="GHEA Grapalat" w:cs="Sylfaen"/>
          <w:sz w:val="20"/>
          <w:lang w:val="hy-AM"/>
        </w:rPr>
        <w:t>պ</w:t>
      </w:r>
      <w:r w:rsidRPr="00AE2768">
        <w:rPr>
          <w:rFonts w:ascii="GHEA Grapalat" w:hAnsi="GHEA Grapalat" w:cs="Sylfaen"/>
          <w:sz w:val="20"/>
          <w:lang w:val="hy-AM"/>
        </w:rPr>
        <w:t>այմանագրի գնի արհեստական փոփոխման։</w:t>
      </w: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w:t>
      </w:r>
      <w:r w:rsidR="00617A6E" w:rsidRPr="00AE2768">
        <w:rPr>
          <w:rFonts w:ascii="GHEA Grapalat" w:hAnsi="GHEA Grapalat" w:cs="Times Armenian"/>
          <w:sz w:val="20"/>
          <w:lang w:val="hy-AM"/>
        </w:rPr>
        <w:t xml:space="preserve"> անկախ գործոնների ազդեցությամբ պ</w:t>
      </w:r>
      <w:r w:rsidRPr="00AE276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E2768" w:rsidRDefault="00071D1C" w:rsidP="00EF3662">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2768">
        <w:rPr>
          <w:rFonts w:ascii="GHEA Grapalat" w:hAnsi="GHEA Grapalat"/>
          <w:sz w:val="20"/>
          <w:lang w:val="pt-BR"/>
        </w:rPr>
        <w:t>:</w:t>
      </w:r>
      <w:r w:rsidR="00383BC3">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12"/>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2768">
        <w:rPr>
          <w:rFonts w:ascii="GHEA Grapalat" w:hAnsi="GHEA Grapalat"/>
          <w:sz w:val="20"/>
          <w:lang w:val="pt-BR"/>
        </w:rPr>
        <w:t>:</w:t>
      </w:r>
      <w:r w:rsidR="00383BC3">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13"/>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արմանժամկետըկարողէերկարաձգվելմինչև</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այդժամկետըլրանալը</w:t>
      </w:r>
      <w:r w:rsidRPr="00AE2768">
        <w:rPr>
          <w:rFonts w:ascii="GHEA Grapalat" w:hAnsi="GHEA Grapalat" w:cs="Sylfaen"/>
          <w:sz w:val="20"/>
          <w:lang w:val="pt-BR"/>
        </w:rPr>
        <w:t>`</w:t>
      </w:r>
      <w:r w:rsidRPr="00AE2768">
        <w:rPr>
          <w:rFonts w:ascii="GHEA Grapalat" w:hAnsi="GHEA Grapalat" w:cs="Times Armenian"/>
          <w:sz w:val="20"/>
        </w:rPr>
        <w:t>Վաճառողի</w:t>
      </w:r>
      <w:r w:rsidRPr="00AE2768">
        <w:rPr>
          <w:rFonts w:ascii="GHEA Grapalat" w:hAnsi="GHEA Grapalat" w:cs="Sylfaen"/>
          <w:sz w:val="20"/>
          <w:lang w:val="hy-AM"/>
        </w:rPr>
        <w:t>առաջարկությանառկայությանդեպքում</w:t>
      </w:r>
      <w:r w:rsidRPr="00AE2768">
        <w:rPr>
          <w:rFonts w:ascii="GHEA Grapalat" w:hAnsi="GHEA Grapalat" w:cs="Times Armenian"/>
          <w:sz w:val="20"/>
          <w:lang w:val="pt-BR"/>
        </w:rPr>
        <w:t>,</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Sylfaen"/>
          <w:sz w:val="20"/>
          <w:lang w:val="hy-AM"/>
        </w:rPr>
        <w:t>մոտչիվերացել</w:t>
      </w:r>
      <w:r w:rsidRPr="00AE2768">
        <w:rPr>
          <w:rFonts w:ascii="GHEA Grapalat" w:hAnsi="GHEA Grapalat" w:cs="Times Armenian"/>
          <w:sz w:val="20"/>
        </w:rPr>
        <w:t>ապրանքի</w:t>
      </w:r>
      <w:r w:rsidRPr="00AE2768">
        <w:rPr>
          <w:rFonts w:ascii="GHEA Grapalat" w:hAnsi="GHEA Grapalat" w:cs="Sylfaen"/>
          <w:sz w:val="20"/>
          <w:lang w:val="hy-AM"/>
        </w:rPr>
        <w:t>օգտագործմանպահանջը</w:t>
      </w:r>
      <w:r w:rsidR="00DB0602" w:rsidRPr="00AE2768">
        <w:rPr>
          <w:rFonts w:ascii="GHEA Grapalat" w:hAnsi="GHEA Grapalat" w:cs="Sylfaen"/>
          <w:sz w:val="20"/>
          <w:lang w:val="pt-BR"/>
        </w:rPr>
        <w:t>,</w:t>
      </w:r>
      <w:r w:rsidR="002877FC" w:rsidRPr="00AE2768">
        <w:rPr>
          <w:rFonts w:ascii="GHEA Grapalat" w:hAnsi="GHEA Grapalat" w:cs="Sylfaen"/>
          <w:sz w:val="20"/>
        </w:rPr>
        <w:t>իսկՎաճառողիառաջարկությունըներկայացվելէոչուշ</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քանպայմանագրովիսկզբանեմատակարարմանհամարսահմանվածժամկետըլրանալուցառնվազն</w:t>
      </w:r>
      <w:r w:rsidR="002877FC" w:rsidRPr="00AE2768">
        <w:rPr>
          <w:rFonts w:ascii="GHEA Grapalat" w:hAnsi="GHEA Grapalat" w:cs="Sylfaen"/>
          <w:sz w:val="20"/>
          <w:lang w:val="pt-BR"/>
        </w:rPr>
        <w:t xml:space="preserve"> 5 </w:t>
      </w:r>
      <w:r w:rsidR="002877FC" w:rsidRPr="00AE2768">
        <w:rPr>
          <w:rFonts w:ascii="GHEA Grapalat" w:hAnsi="GHEA Grapalat" w:cs="Sylfaen"/>
          <w:sz w:val="20"/>
        </w:rPr>
        <w:t>օրացուցայինօրառաջ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րմանժամկետըկարողէերկարաձգվել</w:t>
      </w:r>
      <w:r w:rsidRPr="00AE2768">
        <w:rPr>
          <w:rFonts w:ascii="GHEA Grapalat" w:hAnsi="GHEA Grapalat" w:cs="Times Armenian"/>
          <w:sz w:val="20"/>
        </w:rPr>
        <w:t>մեկանգամ</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օրացուցայինօրով</w:t>
      </w:r>
      <w:r w:rsidRPr="00AE2768">
        <w:rPr>
          <w:rFonts w:ascii="GHEA Grapalat" w:hAnsi="GHEA Grapalat" w:cs="Sylfaen"/>
          <w:sz w:val="20"/>
          <w:lang w:val="pt-BR"/>
        </w:rPr>
        <w:t xml:space="preserve">, </w:t>
      </w:r>
      <w:r w:rsidRPr="00AE2768">
        <w:rPr>
          <w:rFonts w:ascii="GHEA Grapalat" w:hAnsi="GHEA Grapalat" w:cs="Sylfaen"/>
          <w:sz w:val="20"/>
        </w:rPr>
        <w:t>բայցոչավելքանպայմանագրովսահմանվածժամկետնէ</w:t>
      </w:r>
      <w:r w:rsidRPr="00AE2768">
        <w:rPr>
          <w:rFonts w:ascii="GHEA Grapalat" w:hAnsi="GHEA Grapalat" w:cs="Sylfaen"/>
          <w:sz w:val="20"/>
          <w:lang w:val="pt-BR"/>
        </w:rPr>
        <w:t>:</w:t>
      </w:r>
    </w:p>
    <w:p w:rsidR="00071D1C" w:rsidRPr="00AE2768" w:rsidRDefault="00071D1C" w:rsidP="00EF3662">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E2768" w:rsidRDefault="00071D1C" w:rsidP="00EF3662">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2768">
        <w:rPr>
          <w:rFonts w:ascii="GHEA Grapalat" w:hAnsi="GHEA Grapalat"/>
          <w:sz w:val="20"/>
          <w:lang w:val="hy-AM"/>
        </w:rPr>
        <w:t>պ</w:t>
      </w:r>
      <w:r w:rsidRPr="00AE276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2768">
        <w:rPr>
          <w:rFonts w:ascii="GHEA Grapalat" w:hAnsi="GHEA Grapalat"/>
          <w:sz w:val="20"/>
          <w:lang w:val="hy-AM"/>
        </w:rPr>
        <w:t>պ</w:t>
      </w:r>
      <w:r w:rsidRPr="00AE2768">
        <w:rPr>
          <w:rFonts w:ascii="GHEA Grapalat" w:hAnsi="GHEA Grapalat"/>
          <w:sz w:val="20"/>
          <w:lang w:val="hy-AM"/>
        </w:rPr>
        <w:t xml:space="preserve">այմանագրի կարգավորման դաշտից և չեն կարող ազդել </w:t>
      </w:r>
      <w:r w:rsidR="004504F0" w:rsidRPr="00AE2768">
        <w:rPr>
          <w:rFonts w:ascii="GHEA Grapalat" w:hAnsi="GHEA Grapalat"/>
          <w:sz w:val="20"/>
          <w:lang w:val="hy-AM"/>
        </w:rPr>
        <w:t>պ</w:t>
      </w:r>
      <w:r w:rsidRPr="00AE276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w:t>
      </w:r>
      <w:r w:rsidR="00617A6E" w:rsidRPr="00AE2768">
        <w:rPr>
          <w:rFonts w:ascii="GHEA Grapalat" w:hAnsi="GHEA Grapalat"/>
          <w:sz w:val="20"/>
          <w:szCs w:val="20"/>
          <w:lang w:val="hy-AM" w:eastAsia="ru-RU"/>
        </w:rPr>
        <w:t>պ</w:t>
      </w:r>
      <w:r w:rsidRPr="00AE276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2768">
        <w:rPr>
          <w:rFonts w:ascii="GHEA Grapalat" w:hAnsi="GHEA Grapalat"/>
          <w:sz w:val="20"/>
          <w:szCs w:val="20"/>
          <w:lang w:val="hy-AM" w:eastAsia="ru-RU"/>
        </w:rPr>
        <w:t>«Պայմանագրերը միակողմանի լուծելու մասին ծանուցումներ»</w:t>
      </w:r>
      <w:r w:rsidRPr="00AE2768">
        <w:rPr>
          <w:rFonts w:ascii="GHEA Grapalat" w:hAnsi="GHEA Grapalat"/>
          <w:sz w:val="20"/>
          <w:szCs w:val="20"/>
          <w:lang w:val="hy-AM" w:eastAsia="ru-RU"/>
        </w:rPr>
        <w:t xml:space="preserve"> բաժնում` նշելով հրապարակման ամսաթիվը: Վաճառողը,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8" w:name="_Hlk23253914"/>
      <w:r w:rsidR="00323B33"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D08B4">
        <w:rPr>
          <w:rFonts w:ascii="GHEA Grapalat" w:hAnsi="GHEA Grapalat"/>
          <w:sz w:val="20"/>
          <w:szCs w:val="20"/>
          <w:lang w:val="hy-AM" w:eastAsia="ru-RU"/>
        </w:rPr>
        <w:t xml:space="preserve">Գնորդը այն </w:t>
      </w:r>
      <w:r w:rsidR="00323B33" w:rsidRPr="00AE2768">
        <w:rPr>
          <w:rFonts w:ascii="GHEA Grapalat" w:hAnsi="GHEA Grapalat"/>
          <w:sz w:val="20"/>
          <w:szCs w:val="20"/>
          <w:lang w:val="hy-AM" w:eastAsia="ru-RU"/>
        </w:rPr>
        <w:t xml:space="preserve">ուղարկվում է նաև </w:t>
      </w:r>
      <w:r w:rsidR="00D10B0C" w:rsidRPr="000D08B4">
        <w:rPr>
          <w:rFonts w:ascii="GHEA Grapalat" w:hAnsi="GHEA Grapalat"/>
          <w:sz w:val="20"/>
          <w:szCs w:val="20"/>
          <w:lang w:val="hy-AM" w:eastAsia="ru-RU"/>
        </w:rPr>
        <w:t xml:space="preserve">Վաճառողի </w:t>
      </w:r>
      <w:r w:rsidR="00323B33" w:rsidRPr="00AE2768">
        <w:rPr>
          <w:rFonts w:ascii="GHEA Grapalat" w:hAnsi="GHEA Grapalat"/>
          <w:sz w:val="20"/>
          <w:szCs w:val="20"/>
          <w:lang w:val="hy-AM" w:eastAsia="ru-RU"/>
        </w:rPr>
        <w:t>էլեկտրոնային փոստին:</w:t>
      </w:r>
      <w:bookmarkEnd w:id="18"/>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2768">
        <w:rPr>
          <w:rFonts w:ascii="GHEA Grapalat" w:hAnsi="GHEA Grapalat"/>
          <w:sz w:val="20"/>
          <w:szCs w:val="20"/>
          <w:lang w:val="hy-AM" w:eastAsia="ru-RU"/>
        </w:rPr>
        <w:t>3.1</w:t>
      </w:r>
      <w:r w:rsidRPr="00AE2768">
        <w:rPr>
          <w:rFonts w:ascii="GHEA Grapalat" w:hAnsi="GHEA Grapalat"/>
          <w:sz w:val="20"/>
          <w:szCs w:val="20"/>
          <w:lang w:val="hy-AM" w:eastAsia="ru-RU"/>
        </w:rPr>
        <w:t xml:space="preserve"> հավելվածները, համարվում են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այմանագրի անբաժանելի մասը։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 xml:space="preserve">8.15 </w:t>
      </w:r>
      <w:r w:rsidR="00DC567F" w:rsidRPr="004839CC">
        <w:rPr>
          <w:rFonts w:ascii="GHEA Grapalat" w:hAnsi="GHEA Grapalat"/>
          <w:color w:val="7030A0"/>
          <w:sz w:val="20"/>
          <w:szCs w:val="20"/>
          <w:lang w:val="hy-AM" w:eastAsia="ru-RU"/>
        </w:rPr>
        <w:t>Պայմանագրով նախատեսված ապրանքների մատակարարումն իրականացվում է այդ նպատակով ֆինանսական միջոցների առկայության</w:t>
      </w:r>
      <w:bookmarkStart w:id="19" w:name="_GoBack"/>
      <w:bookmarkEnd w:id="19"/>
      <w:r w:rsidR="00DC567F" w:rsidRPr="004839CC">
        <w:rPr>
          <w:rFonts w:ascii="GHEA Grapalat" w:hAnsi="GHEA Grapalat"/>
          <w:color w:val="7030A0"/>
          <w:sz w:val="20"/>
          <w:szCs w:val="20"/>
          <w:lang w:val="hy-AM" w:eastAsia="ru-RU"/>
        </w:rPr>
        <w:t xml:space="preserve"> և դրա հիման վրա կողմերի միջև համապատաս</w:t>
      </w:r>
      <w:r w:rsidR="00700C81" w:rsidRPr="004839CC">
        <w:rPr>
          <w:rFonts w:ascii="GHEA Grapalat" w:hAnsi="GHEA Grapalat"/>
          <w:color w:val="7030A0"/>
          <w:sz w:val="20"/>
          <w:szCs w:val="20"/>
          <w:lang w:val="hy-AM" w:eastAsia="ru-RU"/>
        </w:rPr>
        <w:t>խ</w:t>
      </w:r>
      <w:r w:rsidR="00DC567F" w:rsidRPr="004839CC">
        <w:rPr>
          <w:rFonts w:ascii="GHEA Grapalat" w:hAnsi="GHEA Grapalat"/>
          <w:color w:val="7030A0"/>
          <w:sz w:val="20"/>
          <w:szCs w:val="20"/>
          <w:lang w:val="hy-AM" w:eastAsia="ru-RU"/>
        </w:rPr>
        <w:t>ան համաձայնագրի կնքման միջոցով</w:t>
      </w:r>
      <w:r w:rsidR="00DC567F" w:rsidRPr="00AE2768">
        <w:rPr>
          <w:rFonts w:ascii="GHEA Grapalat" w:hAnsi="GHEA Grapalat"/>
          <w:sz w:val="20"/>
          <w:szCs w:val="20"/>
          <w:lang w:val="hy-AM" w:eastAsia="ru-RU"/>
        </w:rPr>
        <w:t xml:space="preserve">: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E2768">
        <w:rPr>
          <w:rFonts w:ascii="GHEA Grapalat" w:hAnsi="GHEA Grapalat"/>
          <w:sz w:val="20"/>
          <w:szCs w:val="20"/>
          <w:lang w:val="hy-AM" w:eastAsia="ru-RU"/>
        </w:rPr>
        <w:t>Ընդ որում</w:t>
      </w:r>
      <w:r w:rsidR="00451EAA">
        <w:rPr>
          <w:rFonts w:ascii="GHEA Grapalat" w:hAnsi="GHEA Grapalat"/>
          <w:sz w:val="20"/>
          <w:szCs w:val="20"/>
          <w:lang w:val="hy-AM" w:eastAsia="ru-RU"/>
        </w:rPr>
        <w:t>, Վաճառողը համաձայնագիրը կնքումև</w:t>
      </w:r>
      <w:r w:rsidRPr="00AE276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Գնորդի կողմից միակողմանիորեն լուծվում է:</w:t>
      </w:r>
      <w:r w:rsidR="00383BC3" w:rsidRPr="004E5FBB">
        <w:rPr>
          <w:rFonts w:ascii="GHEA Grapalat" w:hAnsi="GHEA Grapalat"/>
          <w:sz w:val="20"/>
          <w:szCs w:val="20"/>
          <w:vertAlign w:val="superscript"/>
          <w:lang w:val="hy-AM" w:eastAsia="ru-RU"/>
        </w:rPr>
        <w:t>24</w:t>
      </w:r>
      <w:r w:rsidR="004D28BA" w:rsidRPr="00AE2768">
        <w:rPr>
          <w:rStyle w:val="af6"/>
          <w:rFonts w:ascii="GHEA Grapalat" w:hAnsi="GHEA Grapalat"/>
          <w:color w:val="FFFFFF"/>
          <w:sz w:val="20"/>
          <w:szCs w:val="20"/>
          <w:lang w:val="hy-AM" w:eastAsia="ru-RU"/>
        </w:rPr>
        <w:footnoteReference w:id="14"/>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10. Կողմերի հասցեները, բանկային վավերապայմանները և ստորագրությունները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p>
    <w:tbl>
      <w:tblPr>
        <w:tblW w:w="10189" w:type="dxa"/>
        <w:tblInd w:w="409" w:type="dxa"/>
        <w:tblLayout w:type="fixed"/>
        <w:tblLook w:val="0000"/>
      </w:tblPr>
      <w:tblGrid>
        <w:gridCol w:w="5086"/>
        <w:gridCol w:w="760"/>
        <w:gridCol w:w="4343"/>
      </w:tblGrid>
      <w:tr w:rsidR="00071D1C" w:rsidRPr="00AE2768" w:rsidTr="00ED75FE">
        <w:tc>
          <w:tcPr>
            <w:tcW w:w="508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Քասախի «Արուսյակ»մանկապարտեզ ՀՈԱԿ</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sidRPr="00D14969">
              <w:rPr>
                <w:rFonts w:ascii="GHEA Grapalat" w:hAnsi="GHEA Grapalat" w:cs="Arial"/>
                <w:color w:val="0070C0"/>
                <w:sz w:val="20"/>
                <w:szCs w:val="20"/>
                <w:lang w:val="hy-AM"/>
              </w:rPr>
              <w:t>2473700433140010</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Բանկ՝ «Արդշինբանկ» ՓԲԸ Նաիրիի մ/ճ</w:t>
            </w:r>
          </w:p>
          <w:p w:rsidR="00ED75FE" w:rsidRPr="00A32B72" w:rsidRDefault="00ED75FE" w:rsidP="00EF3662">
            <w:pPr>
              <w:jc w:val="center"/>
              <w:rPr>
                <w:rFonts w:ascii="GHEA Grapalat" w:hAnsi="GHEA Grapalat"/>
                <w:color w:val="0070C0"/>
                <w:sz w:val="22"/>
                <w:szCs w:val="22"/>
              </w:rPr>
            </w:pPr>
            <w:r w:rsidRPr="00A32B72">
              <w:rPr>
                <w:rFonts w:ascii="GHEA Grapalat" w:hAnsi="GHEA Grapalat" w:cs="Arial"/>
                <w:color w:val="0070C0"/>
                <w:sz w:val="20"/>
                <w:szCs w:val="20"/>
              </w:rPr>
              <w:t>ՀՎՀՀ՝ 03300819</w:t>
            </w:r>
          </w:p>
          <w:p w:rsidR="00071D1C" w:rsidRPr="00A32B72" w:rsidRDefault="00071D1C" w:rsidP="00EF3662">
            <w:pPr>
              <w:jc w:val="center"/>
              <w:rPr>
                <w:rFonts w:ascii="GHEA Grapalat" w:hAnsi="GHEA Grapalat"/>
                <w:color w:val="0070C0"/>
                <w:sz w:val="22"/>
                <w:szCs w:val="22"/>
                <w:lang w:val="hy-AM"/>
              </w:rPr>
            </w:pPr>
          </w:p>
          <w:p w:rsidR="00071D1C" w:rsidRPr="00AE2768" w:rsidRDefault="00071D1C" w:rsidP="00EF3662">
            <w:pP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ED75FE" w:rsidRDefault="00071D1C" w:rsidP="00EF3662">
            <w:pPr>
              <w:jc w:val="center"/>
              <w:rPr>
                <w:rFonts w:ascii="GHEA Grapalat" w:hAnsi="GHEA Grapalat"/>
                <w:sz w:val="18"/>
                <w:szCs w:val="18"/>
                <w:lang w:val="hy-AM"/>
              </w:rPr>
            </w:pPr>
            <w:r w:rsidRPr="00ED75FE">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ED75FE">
              <w:rPr>
                <w:rFonts w:ascii="GHEA Grapalat" w:hAnsi="GHEA Grapalat"/>
                <w:sz w:val="18"/>
                <w:szCs w:val="18"/>
                <w:lang w:val="hy-AM"/>
              </w:rPr>
              <w:t>/</w:t>
            </w:r>
          </w:p>
          <w:p w:rsidR="00071D1C" w:rsidRPr="00AE2768" w:rsidRDefault="00071D1C" w:rsidP="00EF3662">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071D1C" w:rsidRPr="00AE2768" w:rsidRDefault="00071D1C" w:rsidP="00EF3662">
            <w:pPr>
              <w:jc w:val="center"/>
              <w:rPr>
                <w:rFonts w:ascii="GHEA Grapalat" w:hAnsi="GHEA Grapalat"/>
                <w:lang w:val="hy-AM"/>
              </w:rPr>
            </w:pPr>
          </w:p>
        </w:tc>
        <w:tc>
          <w:tcPr>
            <w:tcW w:w="4343" w:type="dxa"/>
          </w:tcPr>
          <w:p w:rsidR="00071D1C" w:rsidRPr="00AE2768" w:rsidRDefault="00071D1C" w:rsidP="00EF3662">
            <w:pPr>
              <w:jc w:val="center"/>
              <w:rPr>
                <w:rFonts w:ascii="GHEA Grapalat" w:hAnsi="GHEA Grapalat" w:cs="Sylfaen"/>
                <w:b/>
                <w:bCs/>
                <w:lang w:val="hy-AM"/>
              </w:rPr>
            </w:pPr>
            <w:r w:rsidRPr="00AE2768">
              <w:rPr>
                <w:rFonts w:ascii="GHEA Grapalat" w:hAnsi="GHEA Grapalat" w:cs="Sylfaen"/>
                <w:b/>
                <w:bCs/>
                <w:lang w:val="hy-AM"/>
              </w:rPr>
              <w:t>ՎԱՃԱՌՈՂ</w:t>
            </w: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071D1C" w:rsidRPr="00AE2768" w:rsidRDefault="00071D1C" w:rsidP="00EF3662">
      <w:pPr>
        <w:rPr>
          <w:rFonts w:ascii="GHEA Grapalat" w:hAnsi="GHEA Grapalat"/>
          <w:sz w:val="20"/>
          <w:lang w:val="hy-AM"/>
        </w:rPr>
      </w:pPr>
    </w:p>
    <w:p w:rsidR="00071D1C" w:rsidRPr="00AE2768" w:rsidRDefault="00071D1C" w:rsidP="00EF3662">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jc w:val="right"/>
        <w:rPr>
          <w:rFonts w:ascii="GHEA Grapalat" w:hAnsi="GHEA Grapalat"/>
          <w:sz w:val="20"/>
          <w:lang w:val="hy-AM"/>
        </w:rPr>
        <w:sectPr w:rsidR="00071D1C" w:rsidRPr="00AE2768" w:rsidSect="00536BFB">
          <w:pgSz w:w="11906" w:h="16838" w:code="9"/>
          <w:pgMar w:top="720" w:right="662" w:bottom="533" w:left="1138" w:header="562" w:footer="562" w:gutter="0"/>
          <w:cols w:space="720"/>
        </w:sect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jc w:val="center"/>
        <w:rPr>
          <w:rFonts w:ascii="GHEA Grapalat" w:hAnsi="GHEA Grapalat"/>
          <w:sz w:val="18"/>
          <w:lang w:val="hy-AM"/>
        </w:rPr>
      </w:pPr>
    </w:p>
    <w:p w:rsidR="00071D1C" w:rsidRPr="00AE2768" w:rsidRDefault="00071D1C" w:rsidP="00EF3662">
      <w:pPr>
        <w:jc w:val="center"/>
        <w:rPr>
          <w:rFonts w:ascii="GHEA Grapalat" w:hAnsi="GHEA Grapalat"/>
          <w:sz w:val="20"/>
          <w:lang w:val="hy-AM"/>
        </w:rPr>
      </w:pP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1"/>
        <w:gridCol w:w="1530"/>
        <w:gridCol w:w="1569"/>
        <w:gridCol w:w="2126"/>
        <w:gridCol w:w="793"/>
        <w:gridCol w:w="924"/>
        <w:gridCol w:w="1402"/>
        <w:gridCol w:w="850"/>
        <w:gridCol w:w="2268"/>
        <w:gridCol w:w="709"/>
        <w:gridCol w:w="2126"/>
      </w:tblGrid>
      <w:tr w:rsidR="00071D1C" w:rsidRPr="00AE2768" w:rsidTr="00E43B0D">
        <w:tc>
          <w:tcPr>
            <w:tcW w:w="15748" w:type="dxa"/>
            <w:gridSpan w:val="11"/>
          </w:tcPr>
          <w:p w:rsidR="00071D1C" w:rsidRPr="00AE2768" w:rsidRDefault="00071D1C" w:rsidP="00EF3662">
            <w:pPr>
              <w:jc w:val="center"/>
              <w:rPr>
                <w:rFonts w:ascii="GHEA Grapalat" w:hAnsi="GHEA Grapalat"/>
                <w:sz w:val="18"/>
              </w:rPr>
            </w:pPr>
            <w:r w:rsidRPr="00AE2768">
              <w:rPr>
                <w:rFonts w:ascii="GHEA Grapalat" w:hAnsi="GHEA Grapalat"/>
                <w:sz w:val="18"/>
              </w:rPr>
              <w:t>Ապրանքի</w:t>
            </w:r>
          </w:p>
        </w:tc>
      </w:tr>
      <w:tr w:rsidR="00E43B0D" w:rsidRPr="00AE2768" w:rsidTr="00E43B0D">
        <w:trPr>
          <w:trHeight w:val="219"/>
        </w:trPr>
        <w:tc>
          <w:tcPr>
            <w:tcW w:w="1451"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53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569"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 xml:space="preserve">անվանումը </w:t>
            </w:r>
          </w:p>
        </w:tc>
        <w:tc>
          <w:tcPr>
            <w:tcW w:w="2126"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տեխնիկական բնութագիրը</w:t>
            </w:r>
          </w:p>
        </w:tc>
        <w:tc>
          <w:tcPr>
            <w:tcW w:w="793"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չափման միավորը</w:t>
            </w:r>
          </w:p>
        </w:tc>
        <w:tc>
          <w:tcPr>
            <w:tcW w:w="924"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միավոր գինը/ՀՀ դրամ</w:t>
            </w:r>
          </w:p>
        </w:tc>
        <w:tc>
          <w:tcPr>
            <w:tcW w:w="1402"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գինը/ՀՀ դրամ</w:t>
            </w:r>
          </w:p>
        </w:tc>
        <w:tc>
          <w:tcPr>
            <w:tcW w:w="85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քանակը</w:t>
            </w:r>
          </w:p>
        </w:tc>
        <w:tc>
          <w:tcPr>
            <w:tcW w:w="5103" w:type="dxa"/>
            <w:gridSpan w:val="3"/>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մատակարարման</w:t>
            </w:r>
          </w:p>
        </w:tc>
      </w:tr>
      <w:tr w:rsidR="00E43B0D" w:rsidRPr="00AE2768" w:rsidTr="00E43B0D">
        <w:trPr>
          <w:trHeight w:val="445"/>
        </w:trPr>
        <w:tc>
          <w:tcPr>
            <w:tcW w:w="1451" w:type="dxa"/>
            <w:vMerge/>
            <w:vAlign w:val="center"/>
          </w:tcPr>
          <w:p w:rsidR="00E43B0D" w:rsidRPr="00AE2768" w:rsidRDefault="00E43B0D" w:rsidP="00EF3662">
            <w:pPr>
              <w:jc w:val="center"/>
              <w:rPr>
                <w:rFonts w:ascii="GHEA Grapalat" w:hAnsi="GHEA Grapalat"/>
                <w:sz w:val="18"/>
              </w:rPr>
            </w:pPr>
          </w:p>
        </w:tc>
        <w:tc>
          <w:tcPr>
            <w:tcW w:w="1530" w:type="dxa"/>
            <w:vMerge/>
            <w:vAlign w:val="center"/>
          </w:tcPr>
          <w:p w:rsidR="00E43B0D" w:rsidRPr="00AE2768" w:rsidRDefault="00E43B0D" w:rsidP="00EF3662">
            <w:pPr>
              <w:jc w:val="center"/>
              <w:rPr>
                <w:rFonts w:ascii="GHEA Grapalat" w:hAnsi="GHEA Grapalat"/>
                <w:sz w:val="18"/>
              </w:rPr>
            </w:pPr>
          </w:p>
        </w:tc>
        <w:tc>
          <w:tcPr>
            <w:tcW w:w="1569" w:type="dxa"/>
            <w:vMerge/>
            <w:vAlign w:val="center"/>
          </w:tcPr>
          <w:p w:rsidR="00E43B0D" w:rsidRPr="00AE2768" w:rsidRDefault="00E43B0D" w:rsidP="00EF3662">
            <w:pPr>
              <w:jc w:val="center"/>
              <w:rPr>
                <w:rFonts w:ascii="GHEA Grapalat" w:hAnsi="GHEA Grapalat"/>
                <w:sz w:val="18"/>
              </w:rPr>
            </w:pPr>
          </w:p>
        </w:tc>
        <w:tc>
          <w:tcPr>
            <w:tcW w:w="2126" w:type="dxa"/>
            <w:vMerge/>
            <w:vAlign w:val="center"/>
          </w:tcPr>
          <w:p w:rsidR="00E43B0D" w:rsidRPr="00AE2768" w:rsidRDefault="00E43B0D" w:rsidP="00EF3662">
            <w:pPr>
              <w:jc w:val="center"/>
              <w:rPr>
                <w:rFonts w:ascii="GHEA Grapalat" w:hAnsi="GHEA Grapalat"/>
                <w:sz w:val="18"/>
              </w:rPr>
            </w:pPr>
          </w:p>
        </w:tc>
        <w:tc>
          <w:tcPr>
            <w:tcW w:w="793" w:type="dxa"/>
            <w:vMerge/>
            <w:vAlign w:val="center"/>
          </w:tcPr>
          <w:p w:rsidR="00E43B0D" w:rsidRPr="00AE2768" w:rsidRDefault="00E43B0D" w:rsidP="00EF3662">
            <w:pPr>
              <w:jc w:val="center"/>
              <w:rPr>
                <w:rFonts w:ascii="GHEA Grapalat" w:hAnsi="GHEA Grapalat"/>
                <w:sz w:val="18"/>
              </w:rPr>
            </w:pPr>
          </w:p>
        </w:tc>
        <w:tc>
          <w:tcPr>
            <w:tcW w:w="924" w:type="dxa"/>
            <w:vMerge/>
            <w:vAlign w:val="center"/>
          </w:tcPr>
          <w:p w:rsidR="00E43B0D" w:rsidRPr="00AE2768" w:rsidRDefault="00E43B0D" w:rsidP="00EF3662">
            <w:pPr>
              <w:jc w:val="center"/>
              <w:rPr>
                <w:rFonts w:ascii="GHEA Grapalat" w:hAnsi="GHEA Grapalat"/>
                <w:sz w:val="18"/>
              </w:rPr>
            </w:pPr>
          </w:p>
        </w:tc>
        <w:tc>
          <w:tcPr>
            <w:tcW w:w="1402" w:type="dxa"/>
            <w:vMerge/>
            <w:vAlign w:val="center"/>
          </w:tcPr>
          <w:p w:rsidR="00E43B0D" w:rsidRPr="00AE2768" w:rsidRDefault="00E43B0D" w:rsidP="00EF3662">
            <w:pPr>
              <w:jc w:val="center"/>
              <w:rPr>
                <w:rFonts w:ascii="GHEA Grapalat" w:hAnsi="GHEA Grapalat"/>
                <w:sz w:val="18"/>
              </w:rPr>
            </w:pPr>
          </w:p>
        </w:tc>
        <w:tc>
          <w:tcPr>
            <w:tcW w:w="850" w:type="dxa"/>
            <w:vMerge/>
            <w:vAlign w:val="center"/>
          </w:tcPr>
          <w:p w:rsidR="00E43B0D" w:rsidRPr="00AE2768" w:rsidRDefault="00E43B0D" w:rsidP="00EF3662">
            <w:pPr>
              <w:jc w:val="center"/>
              <w:rPr>
                <w:rFonts w:ascii="GHEA Grapalat" w:hAnsi="GHEA Grapalat"/>
                <w:sz w:val="18"/>
              </w:rPr>
            </w:pPr>
          </w:p>
        </w:tc>
        <w:tc>
          <w:tcPr>
            <w:tcW w:w="2268"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հասցեն</w:t>
            </w:r>
          </w:p>
        </w:tc>
        <w:tc>
          <w:tcPr>
            <w:tcW w:w="709"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ենթակա քանակը</w:t>
            </w:r>
          </w:p>
        </w:tc>
        <w:tc>
          <w:tcPr>
            <w:tcW w:w="2126"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Ժամկետը***</w:t>
            </w:r>
          </w:p>
          <w:p w:rsidR="00E43B0D" w:rsidRPr="00AE2768" w:rsidRDefault="00E43B0D" w:rsidP="00EF3662">
            <w:pPr>
              <w:jc w:val="center"/>
              <w:rPr>
                <w:rFonts w:ascii="GHEA Grapalat" w:hAnsi="GHEA Grapalat"/>
                <w:sz w:val="18"/>
              </w:rPr>
            </w:pPr>
          </w:p>
        </w:tc>
      </w:tr>
      <w:tr w:rsidR="00A32B72" w:rsidRPr="00A32B72" w:rsidTr="003A685C">
        <w:trPr>
          <w:trHeight w:val="246"/>
        </w:trPr>
        <w:tc>
          <w:tcPr>
            <w:tcW w:w="1451" w:type="dxa"/>
            <w:vAlign w:val="center"/>
          </w:tcPr>
          <w:p w:rsidR="00E43B0D" w:rsidRPr="00A32B72" w:rsidRDefault="00E43B0D" w:rsidP="00940960">
            <w:pPr>
              <w:jc w:val="center"/>
              <w:rPr>
                <w:rFonts w:ascii="GHEA Grapalat" w:hAnsi="GHEA Grapalat"/>
                <w:color w:val="0070C0"/>
                <w:sz w:val="20"/>
              </w:rPr>
            </w:pPr>
          </w:p>
        </w:tc>
        <w:tc>
          <w:tcPr>
            <w:tcW w:w="1530" w:type="dxa"/>
            <w:vAlign w:val="center"/>
          </w:tcPr>
          <w:p w:rsidR="00E43B0D" w:rsidRPr="00A32B72" w:rsidRDefault="00E43B0D" w:rsidP="003A685C">
            <w:pPr>
              <w:jc w:val="center"/>
              <w:rPr>
                <w:rFonts w:ascii="GHEA Grapalat" w:hAnsi="GHEA Grapalat"/>
                <w:color w:val="0070C0"/>
                <w:sz w:val="20"/>
              </w:rPr>
            </w:pPr>
          </w:p>
        </w:tc>
        <w:tc>
          <w:tcPr>
            <w:tcW w:w="1569" w:type="dxa"/>
            <w:vAlign w:val="center"/>
          </w:tcPr>
          <w:p w:rsidR="00E43B0D" w:rsidRPr="00A32B72" w:rsidRDefault="00E43B0D" w:rsidP="00E43B0D">
            <w:pPr>
              <w:pStyle w:val="23"/>
              <w:spacing w:line="240" w:lineRule="auto"/>
              <w:ind w:firstLine="0"/>
              <w:rPr>
                <w:rFonts w:ascii="GHEA Grapalat" w:hAnsi="GHEA Grapalat"/>
                <w:color w:val="0070C0"/>
                <w:vertAlign w:val="subscript"/>
              </w:rPr>
            </w:pPr>
          </w:p>
        </w:tc>
        <w:tc>
          <w:tcPr>
            <w:tcW w:w="2126" w:type="dxa"/>
          </w:tcPr>
          <w:p w:rsidR="00E43B0D" w:rsidRPr="00A32B72" w:rsidRDefault="00E43B0D" w:rsidP="00EF3662">
            <w:pPr>
              <w:jc w:val="center"/>
              <w:rPr>
                <w:rFonts w:ascii="GHEA Grapalat" w:hAnsi="GHEA Grapalat"/>
                <w:color w:val="0070C0"/>
                <w:sz w:val="16"/>
                <w:szCs w:val="16"/>
                <w:lang w:val="af-ZA"/>
              </w:rPr>
            </w:pPr>
          </w:p>
        </w:tc>
        <w:tc>
          <w:tcPr>
            <w:tcW w:w="793" w:type="dxa"/>
            <w:vAlign w:val="center"/>
          </w:tcPr>
          <w:p w:rsidR="00E43B0D" w:rsidRPr="00A32B72" w:rsidRDefault="00E43B0D" w:rsidP="00E43B0D">
            <w:pPr>
              <w:jc w:val="center"/>
              <w:rPr>
                <w:rFonts w:ascii="GHEA Grapalat" w:hAnsi="GHEA Grapalat"/>
                <w:color w:val="0070C0"/>
                <w:sz w:val="20"/>
              </w:rPr>
            </w:pPr>
          </w:p>
        </w:tc>
        <w:tc>
          <w:tcPr>
            <w:tcW w:w="924" w:type="dxa"/>
          </w:tcPr>
          <w:p w:rsidR="00E43B0D" w:rsidRPr="00A32B72" w:rsidRDefault="00E43B0D" w:rsidP="00EF3662">
            <w:pPr>
              <w:jc w:val="center"/>
              <w:rPr>
                <w:rFonts w:ascii="GHEA Grapalat" w:hAnsi="GHEA Grapalat"/>
                <w:color w:val="0070C0"/>
                <w:sz w:val="20"/>
              </w:rPr>
            </w:pPr>
          </w:p>
        </w:tc>
        <w:tc>
          <w:tcPr>
            <w:tcW w:w="1402" w:type="dxa"/>
            <w:vAlign w:val="center"/>
          </w:tcPr>
          <w:p w:rsidR="00E43B0D" w:rsidRPr="00A32B72" w:rsidRDefault="00E43B0D" w:rsidP="00F67581">
            <w:pPr>
              <w:jc w:val="center"/>
              <w:rPr>
                <w:rFonts w:ascii="GHEA Grapalat" w:hAnsi="GHEA Grapalat"/>
                <w:color w:val="0070C0"/>
                <w:sz w:val="20"/>
              </w:rPr>
            </w:pPr>
          </w:p>
        </w:tc>
        <w:tc>
          <w:tcPr>
            <w:tcW w:w="850" w:type="dxa"/>
            <w:vAlign w:val="center"/>
          </w:tcPr>
          <w:p w:rsidR="00E43B0D" w:rsidRPr="00A32B72" w:rsidRDefault="00E43B0D" w:rsidP="00F67581">
            <w:pPr>
              <w:jc w:val="center"/>
              <w:rPr>
                <w:rFonts w:ascii="GHEA Grapalat" w:hAnsi="GHEA Grapalat"/>
                <w:color w:val="0070C0"/>
                <w:sz w:val="20"/>
              </w:rPr>
            </w:pPr>
          </w:p>
        </w:tc>
        <w:tc>
          <w:tcPr>
            <w:tcW w:w="2268" w:type="dxa"/>
            <w:vAlign w:val="center"/>
          </w:tcPr>
          <w:p w:rsidR="00E43B0D" w:rsidRPr="00A32B72" w:rsidRDefault="00E43B0D" w:rsidP="00F67581">
            <w:pPr>
              <w:jc w:val="center"/>
              <w:rPr>
                <w:rFonts w:ascii="GHEA Grapalat" w:hAnsi="GHEA Grapalat"/>
                <w:color w:val="0070C0"/>
                <w:sz w:val="16"/>
                <w:szCs w:val="16"/>
              </w:rPr>
            </w:pPr>
          </w:p>
        </w:tc>
        <w:tc>
          <w:tcPr>
            <w:tcW w:w="709" w:type="dxa"/>
            <w:vAlign w:val="center"/>
          </w:tcPr>
          <w:p w:rsidR="00E43B0D" w:rsidRPr="00A32B72" w:rsidRDefault="00E43B0D" w:rsidP="00F67581">
            <w:pPr>
              <w:jc w:val="center"/>
              <w:rPr>
                <w:rFonts w:ascii="GHEA Grapalat" w:hAnsi="GHEA Grapalat"/>
                <w:color w:val="0070C0"/>
                <w:sz w:val="20"/>
              </w:rPr>
            </w:pPr>
          </w:p>
        </w:tc>
        <w:tc>
          <w:tcPr>
            <w:tcW w:w="2126" w:type="dxa"/>
            <w:vAlign w:val="center"/>
          </w:tcPr>
          <w:p w:rsidR="00E43B0D" w:rsidRPr="00A32B72" w:rsidRDefault="00E43B0D" w:rsidP="00F67581">
            <w:pPr>
              <w:jc w:val="center"/>
              <w:rPr>
                <w:rFonts w:ascii="GHEA Grapalat" w:hAnsi="GHEA Grapalat"/>
                <w:color w:val="0070C0"/>
                <w:sz w:val="2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0512C9">
            <w:pPr>
              <w:spacing w:before="100" w:beforeAutospacing="1" w:after="100" w:afterAutospacing="1"/>
              <w:jc w:val="both"/>
              <w:rPr>
                <w:rFonts w:ascii="Arial" w:hAnsi="Arial" w:cs="Arial"/>
                <w:color w:val="0070C0"/>
                <w:sz w:val="23"/>
                <w:szCs w:val="23"/>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ED75FE">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p>
        </w:tc>
        <w:tc>
          <w:tcPr>
            <w:tcW w:w="1530" w:type="dxa"/>
            <w:vAlign w:val="center"/>
          </w:tcPr>
          <w:p w:rsidR="00940960" w:rsidRPr="00A32B72" w:rsidRDefault="00940960" w:rsidP="003A685C">
            <w:pPr>
              <w:jc w:val="center"/>
              <w:rPr>
                <w:rFonts w:ascii="GHEA Grapalat" w:hAnsi="GHEA Grapalat"/>
                <w:color w:val="0070C0"/>
                <w:sz w:val="20"/>
              </w:rPr>
            </w:pP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p>
        </w:tc>
        <w:tc>
          <w:tcPr>
            <w:tcW w:w="2126" w:type="dxa"/>
          </w:tcPr>
          <w:p w:rsidR="00940960" w:rsidRPr="00A32B72" w:rsidRDefault="00940960" w:rsidP="00EF3662">
            <w:pPr>
              <w:jc w:val="center"/>
              <w:rPr>
                <w:rFonts w:ascii="GHEA Grapalat" w:hAnsi="GHEA Grapalat"/>
                <w:color w:val="0070C0"/>
                <w:sz w:val="16"/>
                <w:szCs w:val="16"/>
                <w:lang w:val="af-ZA"/>
              </w:rPr>
            </w:pPr>
          </w:p>
        </w:tc>
        <w:tc>
          <w:tcPr>
            <w:tcW w:w="793" w:type="dxa"/>
            <w:vAlign w:val="center"/>
          </w:tcPr>
          <w:p w:rsidR="00940960" w:rsidRPr="00A32B72" w:rsidRDefault="00940960" w:rsidP="00E43B0D">
            <w:pPr>
              <w:jc w:val="center"/>
              <w:rPr>
                <w:color w:val="0070C0"/>
              </w:rPr>
            </w:pPr>
          </w:p>
        </w:tc>
        <w:tc>
          <w:tcPr>
            <w:tcW w:w="924" w:type="dxa"/>
          </w:tcPr>
          <w:p w:rsidR="00940960" w:rsidRPr="00A32B72" w:rsidRDefault="00940960" w:rsidP="00EF3662">
            <w:pPr>
              <w:jc w:val="center"/>
              <w:rPr>
                <w:rFonts w:ascii="GHEA Grapalat" w:hAnsi="GHEA Grapalat"/>
                <w:color w:val="0070C0"/>
                <w:sz w:val="20"/>
              </w:rPr>
            </w:pPr>
          </w:p>
        </w:tc>
        <w:tc>
          <w:tcPr>
            <w:tcW w:w="1402" w:type="dxa"/>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p>
        </w:tc>
        <w:tc>
          <w:tcPr>
            <w:tcW w:w="2268" w:type="dxa"/>
            <w:vAlign w:val="center"/>
          </w:tcPr>
          <w:p w:rsidR="00940960" w:rsidRPr="00A32B72" w:rsidRDefault="00940960" w:rsidP="00F67581">
            <w:pPr>
              <w:jc w:val="center"/>
              <w:rPr>
                <w:rFonts w:ascii="GHEA Grapalat" w:hAnsi="GHEA Grapalat"/>
                <w:color w:val="0070C0"/>
                <w:sz w:val="20"/>
              </w:rPr>
            </w:pPr>
          </w:p>
        </w:tc>
        <w:tc>
          <w:tcPr>
            <w:tcW w:w="709" w:type="dxa"/>
            <w:vAlign w:val="center"/>
          </w:tcPr>
          <w:p w:rsidR="00940960" w:rsidRPr="00A32B72" w:rsidRDefault="00940960" w:rsidP="00F67581">
            <w:pPr>
              <w:jc w:val="center"/>
              <w:rPr>
                <w:rFonts w:ascii="GHEA Grapalat" w:hAnsi="GHEA Grapalat"/>
                <w:color w:val="0070C0"/>
                <w:sz w:val="20"/>
              </w:rPr>
            </w:pPr>
          </w:p>
        </w:tc>
        <w:tc>
          <w:tcPr>
            <w:tcW w:w="2126" w:type="dxa"/>
            <w:vAlign w:val="center"/>
          </w:tcPr>
          <w:p w:rsidR="00940960" w:rsidRPr="00A32B72" w:rsidRDefault="00940960" w:rsidP="00F67581">
            <w:pPr>
              <w:jc w:val="center"/>
              <w:rPr>
                <w:color w:val="0070C0"/>
              </w:rPr>
            </w:pPr>
          </w:p>
        </w:tc>
      </w:tr>
    </w:tbl>
    <w:p w:rsidR="00D10B0C" w:rsidRPr="00A32B72" w:rsidRDefault="00D10B0C" w:rsidP="00EF3662">
      <w:pPr>
        <w:jc w:val="both"/>
        <w:rPr>
          <w:rFonts w:ascii="GHEA Grapalat" w:hAnsi="GHEA Grapalat"/>
          <w:color w:val="0070C0"/>
          <w:sz w:val="20"/>
        </w:rPr>
      </w:pPr>
    </w:p>
    <w:p w:rsidR="00071D1C" w:rsidRPr="00A32B72" w:rsidRDefault="00071D1C" w:rsidP="00E43B0D">
      <w:pPr>
        <w:jc w:val="both"/>
        <w:rPr>
          <w:rFonts w:ascii="GHEA Grapalat" w:hAnsi="GHEA Grapalat"/>
          <w:color w:val="0070C0"/>
          <w:sz w:val="20"/>
          <w:lang w:val="pt-BR"/>
        </w:rPr>
      </w:pPr>
    </w:p>
    <w:tbl>
      <w:tblPr>
        <w:tblW w:w="9639" w:type="dxa"/>
        <w:jc w:val="center"/>
        <w:tblLayout w:type="fixed"/>
        <w:tblLook w:val="0000"/>
      </w:tblPr>
      <w:tblGrid>
        <w:gridCol w:w="4536"/>
        <w:gridCol w:w="760"/>
        <w:gridCol w:w="4343"/>
      </w:tblGrid>
      <w:tr w:rsidR="00071D1C" w:rsidRPr="00A32B72" w:rsidTr="00E22E51">
        <w:trPr>
          <w:jc w:val="center"/>
        </w:trPr>
        <w:tc>
          <w:tcPr>
            <w:tcW w:w="4536" w:type="dxa"/>
          </w:tcPr>
          <w:p w:rsidR="00071D1C" w:rsidRPr="00A32B72" w:rsidRDefault="00071D1C" w:rsidP="00EF3662">
            <w:pPr>
              <w:jc w:val="center"/>
              <w:rPr>
                <w:rFonts w:ascii="GHEA Grapalat" w:hAnsi="GHEA Grapalat" w:cs="Sylfaen"/>
                <w:b/>
                <w:bCs/>
                <w:color w:val="0070C0"/>
                <w:lang w:val="nb-NO"/>
              </w:rPr>
            </w:pPr>
            <w:r w:rsidRPr="00A32B72">
              <w:rPr>
                <w:rFonts w:ascii="GHEA Grapalat" w:hAnsi="GHEA Grapalat" w:cs="Sylfaen"/>
                <w:b/>
                <w:bCs/>
                <w:color w:val="0070C0"/>
                <w:lang w:val="nb-NO"/>
              </w:rPr>
              <w:t>ԳՆՈՐԴ</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Քասախի «Արուսյակ»մանկապարտեզ ՀՈԱԿ</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olor w:val="0070C0"/>
                <w:sz w:val="22"/>
                <w:szCs w:val="22"/>
                <w:lang w:val="hy-AM"/>
              </w:rPr>
              <w:t xml:space="preserve">ՀՀ՝ </w:t>
            </w:r>
            <w:r w:rsidRPr="00A32B72">
              <w:rPr>
                <w:rFonts w:ascii="GHEA Grapalat" w:hAnsi="GHEA Grapalat" w:cs="Arial"/>
                <w:color w:val="0070C0"/>
                <w:sz w:val="20"/>
                <w:szCs w:val="20"/>
                <w:lang w:val="hy-AM"/>
              </w:rPr>
              <w:t>2473700433140010</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s="Arial"/>
                <w:color w:val="0070C0"/>
                <w:sz w:val="20"/>
                <w:szCs w:val="20"/>
                <w:lang w:val="hy-AM"/>
              </w:rPr>
              <w:t>Բանկ՝ «Արդշինբանկ» ՓԲԸ Նաիրիի մ/ճ</w:t>
            </w:r>
          </w:p>
          <w:p w:rsidR="003A685C" w:rsidRPr="00A32B72" w:rsidRDefault="003A685C" w:rsidP="003A685C">
            <w:pPr>
              <w:jc w:val="center"/>
              <w:rPr>
                <w:rFonts w:ascii="GHEA Grapalat" w:hAnsi="GHEA Grapalat"/>
                <w:color w:val="0070C0"/>
                <w:sz w:val="22"/>
                <w:szCs w:val="22"/>
              </w:rPr>
            </w:pPr>
            <w:r w:rsidRPr="00A32B72">
              <w:rPr>
                <w:rFonts w:ascii="GHEA Grapalat" w:hAnsi="GHEA Grapalat" w:cs="Arial"/>
                <w:color w:val="0070C0"/>
                <w:sz w:val="20"/>
                <w:szCs w:val="20"/>
              </w:rPr>
              <w:t>ՀՎՀՀ՝ 03300819</w:t>
            </w:r>
          </w:p>
          <w:p w:rsidR="003A685C" w:rsidRPr="00A32B72" w:rsidRDefault="003A685C" w:rsidP="003A685C">
            <w:pPr>
              <w:jc w:val="center"/>
              <w:rPr>
                <w:rFonts w:ascii="GHEA Grapalat" w:hAnsi="GHEA Grapalat"/>
                <w:color w:val="0070C0"/>
                <w:sz w:val="22"/>
                <w:szCs w:val="22"/>
                <w:lang w:val="hy-AM"/>
              </w:rPr>
            </w:pP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18"/>
                <w:szCs w:val="18"/>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c>
          <w:tcPr>
            <w:tcW w:w="760" w:type="dxa"/>
          </w:tcPr>
          <w:p w:rsidR="00071D1C" w:rsidRPr="00A32B72" w:rsidRDefault="00071D1C" w:rsidP="00EF3662">
            <w:pPr>
              <w:jc w:val="center"/>
              <w:rPr>
                <w:rFonts w:ascii="GHEA Grapalat" w:hAnsi="GHEA Grapalat"/>
                <w:color w:val="0070C0"/>
                <w:lang w:val="ru-RU"/>
              </w:rPr>
            </w:pPr>
          </w:p>
        </w:tc>
        <w:tc>
          <w:tcPr>
            <w:tcW w:w="4343" w:type="dxa"/>
          </w:tcPr>
          <w:p w:rsidR="00071D1C" w:rsidRPr="00A32B72" w:rsidRDefault="00071D1C" w:rsidP="00EF3662">
            <w:pPr>
              <w:jc w:val="center"/>
              <w:rPr>
                <w:rFonts w:ascii="GHEA Grapalat" w:hAnsi="GHEA Grapalat" w:cs="Sylfaen"/>
                <w:b/>
                <w:bCs/>
                <w:color w:val="0070C0"/>
                <w:lang w:val="ru-RU"/>
              </w:rPr>
            </w:pPr>
            <w:r w:rsidRPr="00A32B72">
              <w:rPr>
                <w:rFonts w:ascii="GHEA Grapalat" w:hAnsi="GHEA Grapalat" w:cs="Sylfaen"/>
                <w:b/>
                <w:bCs/>
                <w:color w:val="0070C0"/>
                <w:lang w:val="pt-BR"/>
              </w:rPr>
              <w:t>ՎԱՃԱՌՈՂ</w:t>
            </w: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22"/>
                <w:szCs w:val="22"/>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r>
    </w:tbl>
    <w:p w:rsidR="00071D1C" w:rsidRPr="00AE2768" w:rsidRDefault="00071D1C" w:rsidP="00EF3662">
      <w:pPr>
        <w:jc w:val="center"/>
        <w:rPr>
          <w:rFonts w:ascii="GHEA Grapalat" w:hAnsi="GHEA Grapalat"/>
          <w:sz w:val="20"/>
        </w:rPr>
      </w:pPr>
      <w:r w:rsidRPr="00AE2768">
        <w:rPr>
          <w:rFonts w:ascii="GHEA Grapalat" w:hAnsi="GHEA Grapalat"/>
          <w:sz w:val="20"/>
        </w:rPr>
        <w:br w:type="page"/>
      </w:r>
    </w:p>
    <w:p w:rsidR="00071D1C" w:rsidRPr="00AE2768" w:rsidRDefault="00071D1C" w:rsidP="00EF3662">
      <w:pPr>
        <w:jc w:val="right"/>
        <w:rPr>
          <w:rFonts w:ascii="GHEA Grapalat" w:hAnsi="GHEA Grapalat"/>
          <w:sz w:val="20"/>
        </w:r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Հավելված N 2</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tabs>
          <w:tab w:val="left" w:pos="9540"/>
        </w:tabs>
        <w:rPr>
          <w:rFonts w:ascii="GHEA Grapalat" w:hAnsi="GHEA Grapalat"/>
          <w:sz w:val="20"/>
        </w:rPr>
      </w:pPr>
    </w:p>
    <w:p w:rsidR="00071D1C" w:rsidRPr="00AE2768" w:rsidRDefault="00071D1C" w:rsidP="00EF3662">
      <w:pPr>
        <w:tabs>
          <w:tab w:val="left" w:pos="9540"/>
        </w:tabs>
        <w:rPr>
          <w:rFonts w:ascii="GHEA Grapalat" w:hAnsi="GHEA Grapalat"/>
          <w:sz w:val="20"/>
        </w:rPr>
      </w:pPr>
    </w:p>
    <w:p w:rsidR="00071D1C" w:rsidRPr="00AE2768" w:rsidRDefault="00071D1C" w:rsidP="00EF3662">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071D1C" w:rsidRPr="00AE2768" w:rsidRDefault="00071D1C" w:rsidP="00EF3662">
      <w:pPr>
        <w:jc w:val="center"/>
        <w:rPr>
          <w:rFonts w:ascii="GHEA Grapalat" w:hAnsi="GHEA Grapalat"/>
          <w:sz w:val="20"/>
        </w:rPr>
      </w:pPr>
      <w:r w:rsidRPr="00AE2768">
        <w:rPr>
          <w:rFonts w:ascii="GHEA Grapalat" w:hAnsi="GHEA Grapalat" w:cs="Sylfaen"/>
          <w:sz w:val="18"/>
        </w:rPr>
        <w:t>ՀՀդրամ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326"/>
        <w:gridCol w:w="1951"/>
        <w:gridCol w:w="554"/>
        <w:gridCol w:w="686"/>
        <w:gridCol w:w="686"/>
        <w:gridCol w:w="919"/>
        <w:gridCol w:w="919"/>
        <w:gridCol w:w="919"/>
        <w:gridCol w:w="919"/>
        <w:gridCol w:w="919"/>
        <w:gridCol w:w="919"/>
        <w:gridCol w:w="919"/>
        <w:gridCol w:w="919"/>
        <w:gridCol w:w="919"/>
        <w:gridCol w:w="960"/>
      </w:tblGrid>
      <w:tr w:rsidR="00071D1C" w:rsidRPr="00AE2768" w:rsidTr="003A685C">
        <w:tc>
          <w:tcPr>
            <w:tcW w:w="15693" w:type="dxa"/>
            <w:gridSpan w:val="16"/>
          </w:tcPr>
          <w:p w:rsidR="00071D1C" w:rsidRPr="00AE2768" w:rsidRDefault="00071D1C" w:rsidP="003A685C">
            <w:pPr>
              <w:jc w:val="center"/>
              <w:rPr>
                <w:rFonts w:ascii="GHEA Grapalat" w:hAnsi="GHEA Grapalat"/>
                <w:sz w:val="18"/>
                <w:lang w:val="es-ES"/>
              </w:rPr>
            </w:pPr>
            <w:r w:rsidRPr="00AE2768">
              <w:rPr>
                <w:rFonts w:ascii="GHEA Grapalat" w:hAnsi="GHEA Grapalat"/>
                <w:sz w:val="18"/>
                <w:lang w:val="es-ES"/>
              </w:rPr>
              <w:t>Ապրանքի</w:t>
            </w:r>
          </w:p>
        </w:tc>
      </w:tr>
      <w:tr w:rsidR="00071D1C" w:rsidRPr="009221F7" w:rsidTr="003A685C">
        <w:tc>
          <w:tcPr>
            <w:tcW w:w="1259"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հրավերով նախատեսված չափաբաժնի համարը</w:t>
            </w:r>
          </w:p>
        </w:tc>
        <w:tc>
          <w:tcPr>
            <w:tcW w:w="1326"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գնումներիպլանովնախատեսվածմիջանցիկծածկագիրը</w:t>
            </w:r>
            <w:r w:rsidRPr="00AE2768">
              <w:rPr>
                <w:rFonts w:ascii="GHEA Grapalat" w:hAnsi="GHEA Grapalat"/>
                <w:sz w:val="18"/>
                <w:lang w:val="es-ES"/>
              </w:rPr>
              <w:t xml:space="preserve">` </w:t>
            </w:r>
            <w:r w:rsidRPr="00AE2768">
              <w:rPr>
                <w:rFonts w:ascii="GHEA Grapalat" w:hAnsi="GHEA Grapalat"/>
                <w:sz w:val="18"/>
              </w:rPr>
              <w:t>ըստԳՄԱդասակարգման</w:t>
            </w:r>
            <w:r w:rsidRPr="00AE2768">
              <w:rPr>
                <w:rFonts w:ascii="GHEA Grapalat" w:hAnsi="GHEA Grapalat"/>
                <w:sz w:val="18"/>
                <w:lang w:val="es-ES"/>
              </w:rPr>
              <w:t xml:space="preserve"> (CPV)</w:t>
            </w:r>
          </w:p>
        </w:tc>
        <w:tc>
          <w:tcPr>
            <w:tcW w:w="1951"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անվանումը</w:t>
            </w:r>
          </w:p>
        </w:tc>
        <w:tc>
          <w:tcPr>
            <w:tcW w:w="11157" w:type="dxa"/>
            <w:gridSpan w:val="13"/>
            <w:vAlign w:val="center"/>
          </w:tcPr>
          <w:p w:rsidR="00071D1C" w:rsidRPr="00AE2768" w:rsidRDefault="00071D1C" w:rsidP="003A685C">
            <w:pPr>
              <w:jc w:val="both"/>
              <w:rPr>
                <w:rFonts w:ascii="GHEA Grapalat" w:hAnsi="GHEA Grapalat"/>
                <w:sz w:val="18"/>
                <w:lang w:val="es-ES"/>
              </w:rPr>
            </w:pPr>
            <w:r w:rsidRPr="00AE2768">
              <w:rPr>
                <w:rFonts w:ascii="GHEA Grapalat" w:hAnsi="GHEA Grapalat"/>
                <w:sz w:val="18"/>
                <w:lang w:val="es-ES"/>
              </w:rPr>
              <w:t>դիմաց վճարումները նախատեսվում է իրականացնել 20  թ-ին` ըստ ամիսների, այդ թվում**</w:t>
            </w:r>
          </w:p>
        </w:tc>
      </w:tr>
      <w:tr w:rsidR="003A685C" w:rsidRPr="00AE2768" w:rsidTr="003A685C">
        <w:trPr>
          <w:trHeight w:val="900"/>
        </w:trPr>
        <w:tc>
          <w:tcPr>
            <w:tcW w:w="1259" w:type="dxa"/>
            <w:vAlign w:val="center"/>
          </w:tcPr>
          <w:p w:rsidR="003A685C" w:rsidRPr="00D14969" w:rsidRDefault="003A685C" w:rsidP="003A685C">
            <w:pPr>
              <w:jc w:val="center"/>
              <w:rPr>
                <w:rFonts w:ascii="GHEA Grapalat" w:hAnsi="GHEA Grapalat"/>
                <w:sz w:val="20"/>
                <w:lang w:val="es-ES"/>
              </w:rPr>
            </w:pPr>
          </w:p>
        </w:tc>
        <w:tc>
          <w:tcPr>
            <w:tcW w:w="1326" w:type="dxa"/>
            <w:vAlign w:val="center"/>
          </w:tcPr>
          <w:p w:rsidR="003A685C" w:rsidRPr="00D14969" w:rsidRDefault="003A685C" w:rsidP="003A685C">
            <w:pPr>
              <w:jc w:val="center"/>
              <w:rPr>
                <w:rFonts w:ascii="GHEA Grapalat" w:hAnsi="GHEA Grapalat"/>
                <w:sz w:val="20"/>
                <w:lang w:val="es-ES"/>
              </w:rPr>
            </w:pP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հունվար</w:t>
            </w:r>
          </w:p>
        </w:tc>
        <w:tc>
          <w:tcPr>
            <w:tcW w:w="686"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փետրվար</w:t>
            </w:r>
          </w:p>
        </w:tc>
        <w:tc>
          <w:tcPr>
            <w:tcW w:w="686"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մարտ</w:t>
            </w:r>
          </w:p>
        </w:tc>
        <w:tc>
          <w:tcPr>
            <w:tcW w:w="919"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ապրիլ</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մայիս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հուլիս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օգոստոս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սեպտեմբեր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հոկտեմբեր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նոյեմբեր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դեկտեմբեր</w:t>
            </w:r>
          </w:p>
        </w:tc>
        <w:tc>
          <w:tcPr>
            <w:tcW w:w="960" w:type="dxa"/>
            <w:vAlign w:val="center"/>
          </w:tcPr>
          <w:p w:rsidR="003A685C" w:rsidRPr="00AE2768" w:rsidRDefault="003A685C" w:rsidP="003A685C">
            <w:pPr>
              <w:ind w:right="-1"/>
              <w:jc w:val="center"/>
              <w:rPr>
                <w:rFonts w:ascii="GHEA Grapalat" w:hAnsi="GHEA Grapalat"/>
                <w:sz w:val="18"/>
                <w:szCs w:val="22"/>
                <w:lang w:val="pt-BR"/>
              </w:rPr>
            </w:pPr>
            <w:r w:rsidRPr="00AE2768">
              <w:rPr>
                <w:rFonts w:ascii="GHEA Grapalat" w:hAnsi="GHEA Grapalat" w:cs="Sylfaen"/>
                <w:sz w:val="18"/>
                <w:szCs w:val="22"/>
                <w:lang w:val="pt-BR"/>
              </w:rPr>
              <w:t>Ընդամենը</w:t>
            </w:r>
          </w:p>
          <w:p w:rsidR="003A685C" w:rsidRPr="00AE2768" w:rsidRDefault="003A685C" w:rsidP="003A685C">
            <w:pPr>
              <w:jc w:val="center"/>
              <w:rPr>
                <w:rFonts w:ascii="GHEA Grapalat" w:hAnsi="GHEA Grapalat"/>
                <w:sz w:val="18"/>
                <w:lang w:val="es-ES"/>
              </w:rPr>
            </w:pPr>
          </w:p>
        </w:tc>
      </w:tr>
      <w:tr w:rsidR="003A685C" w:rsidRPr="00AE2768" w:rsidTr="003A685C">
        <w:trPr>
          <w:cantSplit/>
          <w:trHeight w:val="475"/>
        </w:trPr>
        <w:tc>
          <w:tcPr>
            <w:tcW w:w="1259" w:type="dxa"/>
            <w:vAlign w:val="center"/>
          </w:tcPr>
          <w:p w:rsidR="003A685C" w:rsidRPr="00AE2768" w:rsidRDefault="003A685C" w:rsidP="003A685C">
            <w:pPr>
              <w:jc w:val="center"/>
              <w:rPr>
                <w:rFonts w:ascii="GHEA Grapalat" w:hAnsi="GHEA Grapalat"/>
                <w:sz w:val="20"/>
              </w:rPr>
            </w:pPr>
          </w:p>
        </w:tc>
        <w:tc>
          <w:tcPr>
            <w:tcW w:w="1326" w:type="dxa"/>
            <w:vAlign w:val="center"/>
          </w:tcPr>
          <w:p w:rsidR="003A685C" w:rsidRPr="00AE2768" w:rsidRDefault="003A685C" w:rsidP="003A685C">
            <w:pPr>
              <w:jc w:val="center"/>
              <w:rPr>
                <w:rFonts w:ascii="GHEA Grapalat" w:hAnsi="GHEA Grapalat"/>
                <w:sz w:val="20"/>
              </w:rPr>
            </w:pP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vAlign w:val="center"/>
          </w:tcPr>
          <w:p w:rsidR="003A685C" w:rsidRPr="00AE2768" w:rsidRDefault="003A685C" w:rsidP="003A685C">
            <w:pPr>
              <w:jc w:val="center"/>
              <w:rPr>
                <w:rFonts w:ascii="GHEA Grapalat" w:hAnsi="GHEA Grapalat"/>
                <w:lang w:val="pt-BR"/>
              </w:rPr>
            </w:pPr>
          </w:p>
        </w:tc>
        <w:tc>
          <w:tcPr>
            <w:tcW w:w="686" w:type="dxa"/>
            <w:vAlign w:val="center"/>
          </w:tcPr>
          <w:p w:rsidR="003A685C" w:rsidRPr="00AE2768" w:rsidRDefault="003A685C" w:rsidP="003A685C">
            <w:pPr>
              <w:jc w:val="center"/>
              <w:rPr>
                <w:rFonts w:ascii="GHEA Grapalat" w:hAnsi="GHEA Grapalat"/>
                <w:lang w:val="pt-BR"/>
              </w:rPr>
            </w:pPr>
          </w:p>
        </w:tc>
        <w:tc>
          <w:tcPr>
            <w:tcW w:w="686" w:type="dxa"/>
            <w:vAlign w:val="center"/>
          </w:tcPr>
          <w:p w:rsidR="003A685C" w:rsidRPr="00AE2768" w:rsidRDefault="003A685C" w:rsidP="003A685C">
            <w:pPr>
              <w:jc w:val="center"/>
              <w:rPr>
                <w:rFonts w:ascii="GHEA Grapalat" w:hAnsi="GHEA Grapalat" w:cs="Arial"/>
                <w:sz w:val="18"/>
                <w:szCs w:val="18"/>
                <w:lang w:val="pt-BR"/>
              </w:rPr>
            </w:pPr>
          </w:p>
        </w:tc>
        <w:tc>
          <w:tcPr>
            <w:tcW w:w="919" w:type="dxa"/>
            <w:vAlign w:val="center"/>
          </w:tcPr>
          <w:p w:rsidR="003A685C" w:rsidRPr="003A685C" w:rsidRDefault="003A685C" w:rsidP="003A685C">
            <w:pPr>
              <w:jc w:val="center"/>
              <w:rPr>
                <w:rFonts w:ascii="GHEA Grapalat" w:hAnsi="GHEA Grapalat"/>
                <w:sz w:val="20"/>
                <w:lang w:val="pt-BR"/>
              </w:rP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19" w:type="dxa"/>
            <w:vAlign w:val="center"/>
          </w:tcPr>
          <w:p w:rsidR="003A685C" w:rsidRDefault="003A685C" w:rsidP="003A685C">
            <w:pPr>
              <w:jc w:val="center"/>
            </w:pPr>
          </w:p>
        </w:tc>
        <w:tc>
          <w:tcPr>
            <w:tcW w:w="960" w:type="dxa"/>
            <w:vAlign w:val="center"/>
          </w:tcPr>
          <w:p w:rsidR="003A685C" w:rsidRDefault="003A685C" w:rsidP="003A685C">
            <w:pPr>
              <w:jc w:val="center"/>
            </w:pPr>
          </w:p>
        </w:tc>
      </w:tr>
    </w:tbl>
    <w:p w:rsidR="003A685C" w:rsidRDefault="003A685C" w:rsidP="00EF3662">
      <w:pPr>
        <w:rPr>
          <w:rFonts w:ascii="GHEA Grapalat" w:hAnsi="GHEA Grapalat"/>
          <w:i/>
          <w:sz w:val="18"/>
          <w:szCs w:val="18"/>
        </w:rPr>
      </w:pPr>
    </w:p>
    <w:p w:rsidR="00071D1C" w:rsidRPr="00AE2768" w:rsidRDefault="00071D1C" w:rsidP="00EF3662">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Վճարմանենթակագումարներըներկայացվում են աճողականկարգով</w:t>
      </w:r>
      <w:r w:rsidR="00700C81" w:rsidRPr="00AE27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E2768" w:rsidRDefault="00071D1C" w:rsidP="00EF3662">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E2768" w:rsidRDefault="00071D1C" w:rsidP="00EF3662">
      <w:pPr>
        <w:jc w:val="center"/>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E2768" w:rsidTr="00E22E51">
        <w:trPr>
          <w:jc w:val="center"/>
        </w:trPr>
        <w:tc>
          <w:tcPr>
            <w:tcW w:w="453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3A685C" w:rsidRPr="00451EAA" w:rsidRDefault="003A685C" w:rsidP="003A685C">
            <w:pPr>
              <w:jc w:val="center"/>
              <w:rPr>
                <w:rFonts w:ascii="GHEA Grapalat" w:hAnsi="GHEA Grapalat"/>
                <w:sz w:val="18"/>
                <w:szCs w:val="18"/>
                <w:lang w:val="hy-AM"/>
              </w:rPr>
            </w:pPr>
            <w:r w:rsidRPr="00451EAA">
              <w:rPr>
                <w:rFonts w:ascii="GHEA Grapalat" w:hAnsi="GHEA Grapalat"/>
                <w:sz w:val="18"/>
                <w:szCs w:val="18"/>
                <w:lang w:val="hy-AM"/>
              </w:rPr>
              <w:t>Քասախի «Արուսյակ»մանկապարտեզ ՀՈԱԿ</w:t>
            </w:r>
          </w:p>
          <w:p w:rsidR="003A685C" w:rsidRPr="00451EAA" w:rsidRDefault="003A685C" w:rsidP="003A685C">
            <w:pPr>
              <w:jc w:val="center"/>
              <w:rPr>
                <w:rFonts w:ascii="GHEA Grapalat" w:hAnsi="GHEA Grapalat"/>
                <w:sz w:val="18"/>
                <w:szCs w:val="18"/>
                <w:lang w:val="hy-AM"/>
              </w:rPr>
            </w:pPr>
            <w:r w:rsidRPr="00451EAA">
              <w:rPr>
                <w:rFonts w:ascii="GHEA Grapalat" w:hAnsi="GHEA Grapalat"/>
                <w:sz w:val="18"/>
                <w:szCs w:val="18"/>
                <w:lang w:val="hy-AM"/>
              </w:rPr>
              <w:t>Կոտայքի մարզ, գ. Քասախ Գ. Նժդեհի 2</w:t>
            </w:r>
          </w:p>
          <w:p w:rsidR="003A685C" w:rsidRPr="00451EAA" w:rsidRDefault="003A685C" w:rsidP="003A685C">
            <w:pPr>
              <w:jc w:val="center"/>
              <w:rPr>
                <w:rFonts w:ascii="GHEA Grapalat" w:hAnsi="GHEA Grapalat" w:cs="Arial"/>
                <w:sz w:val="18"/>
                <w:szCs w:val="18"/>
                <w:lang w:val="hy-AM"/>
              </w:rPr>
            </w:pPr>
            <w:r w:rsidRPr="00451EAA">
              <w:rPr>
                <w:rFonts w:ascii="GHEA Grapalat" w:hAnsi="GHEA Grapalat"/>
                <w:sz w:val="18"/>
                <w:szCs w:val="18"/>
                <w:lang w:val="hy-AM"/>
              </w:rPr>
              <w:t xml:space="preserve">ՀՀ՝ </w:t>
            </w:r>
            <w:r w:rsidRPr="00451EAA">
              <w:rPr>
                <w:rFonts w:ascii="GHEA Grapalat" w:hAnsi="GHEA Grapalat" w:cs="Arial"/>
                <w:sz w:val="18"/>
                <w:szCs w:val="18"/>
                <w:lang w:val="hy-AM"/>
              </w:rPr>
              <w:t>2473700433140010</w:t>
            </w:r>
          </w:p>
          <w:p w:rsidR="003A685C" w:rsidRPr="00451EAA" w:rsidRDefault="003A685C" w:rsidP="003A685C">
            <w:pPr>
              <w:jc w:val="center"/>
              <w:rPr>
                <w:rFonts w:ascii="GHEA Grapalat" w:hAnsi="GHEA Grapalat" w:cs="Arial"/>
                <w:sz w:val="18"/>
                <w:szCs w:val="18"/>
                <w:lang w:val="hy-AM"/>
              </w:rPr>
            </w:pPr>
            <w:r w:rsidRPr="00451EAA">
              <w:rPr>
                <w:rFonts w:ascii="GHEA Grapalat" w:hAnsi="GHEA Grapalat" w:cs="Arial"/>
                <w:sz w:val="18"/>
                <w:szCs w:val="18"/>
                <w:lang w:val="hy-AM"/>
              </w:rPr>
              <w:t>Բանկ՝ «Արդշինբանկ» ՓԲԸ Նաիրիի մ/ճ</w:t>
            </w:r>
          </w:p>
          <w:p w:rsidR="003A685C" w:rsidRPr="00451EAA" w:rsidRDefault="003A685C" w:rsidP="003A685C">
            <w:pPr>
              <w:jc w:val="center"/>
              <w:rPr>
                <w:rFonts w:ascii="GHEA Grapalat" w:hAnsi="GHEA Grapalat"/>
                <w:sz w:val="18"/>
                <w:szCs w:val="18"/>
              </w:rPr>
            </w:pPr>
            <w:r w:rsidRPr="00451EAA">
              <w:rPr>
                <w:rFonts w:ascii="GHEA Grapalat" w:hAnsi="GHEA Grapalat" w:cs="Arial"/>
                <w:sz w:val="18"/>
                <w:szCs w:val="18"/>
              </w:rPr>
              <w:t>ՀՎՀՀ՝ 03300819</w:t>
            </w: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071D1C" w:rsidRPr="00AE2768" w:rsidRDefault="00071D1C" w:rsidP="00EF3662">
            <w:pPr>
              <w:jc w:val="center"/>
              <w:rPr>
                <w:rFonts w:ascii="GHEA Grapalat" w:hAnsi="GHEA Grapalat"/>
                <w:lang w:val="ru-RU"/>
              </w:rPr>
            </w:pPr>
          </w:p>
        </w:tc>
        <w:tc>
          <w:tcPr>
            <w:tcW w:w="4343" w:type="dxa"/>
          </w:tcPr>
          <w:p w:rsidR="00071D1C" w:rsidRPr="00AE2768" w:rsidRDefault="00071D1C" w:rsidP="00EF3662">
            <w:pPr>
              <w:jc w:val="center"/>
              <w:rPr>
                <w:rFonts w:ascii="GHEA Grapalat" w:hAnsi="GHEA Grapalat" w:cs="Sylfaen"/>
                <w:b/>
                <w:bCs/>
                <w:lang w:val="ru-RU"/>
              </w:rPr>
            </w:pPr>
            <w:r w:rsidRPr="00AE2768">
              <w:rPr>
                <w:rFonts w:ascii="GHEA Grapalat" w:hAnsi="GHEA Grapalat" w:cs="Sylfaen"/>
                <w:b/>
                <w:bCs/>
                <w:lang w:val="pt-BR"/>
              </w:rPr>
              <w:t>ՎԱՃԱՌՈՂ</w:t>
            </w: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071D1C" w:rsidRPr="00AE2768" w:rsidRDefault="00071D1C" w:rsidP="00EF3662">
      <w:pPr>
        <w:rPr>
          <w:rFonts w:ascii="GHEA Grapalat" w:hAnsi="GHEA Grapalat"/>
          <w:sz w:val="20"/>
          <w:lang w:val="ru-RU"/>
        </w:rPr>
        <w:sectPr w:rsidR="00071D1C" w:rsidRPr="00AE2768" w:rsidSect="00E22E51">
          <w:footnotePr>
            <w:pos w:val="beneathText"/>
          </w:footnotePr>
          <w:pgSz w:w="16838" w:h="11906" w:orient="landscape" w:code="9"/>
          <w:pgMar w:top="662" w:right="533" w:bottom="1138" w:left="720" w:header="562" w:footer="562" w:gutter="0"/>
          <w:cols w:space="720"/>
        </w:sectPr>
      </w:pPr>
    </w:p>
    <w:p w:rsidR="00071D1C" w:rsidRPr="00AE2768" w:rsidRDefault="00071D1C" w:rsidP="00EF3662">
      <w:pPr>
        <w:rPr>
          <w:rFonts w:ascii="GHEA Grapalat" w:hAnsi="GHEA Grapalat"/>
          <w:sz w:val="20"/>
          <w:lang w:val="ru-RU"/>
        </w:rPr>
      </w:pPr>
    </w:p>
    <w:p w:rsidR="00071D1C" w:rsidRPr="00AE2768" w:rsidRDefault="00071D1C" w:rsidP="00EF3662">
      <w:pPr>
        <w:jc w:val="right"/>
        <w:rPr>
          <w:rFonts w:ascii="GHEA Grapalat" w:hAnsi="GHEA Grapalat"/>
          <w:i/>
          <w:sz w:val="18"/>
        </w:rPr>
      </w:pPr>
      <w:r w:rsidRPr="00AE2768">
        <w:rPr>
          <w:rFonts w:ascii="GHEA Grapalat" w:hAnsi="GHEA Grapalat"/>
          <w:i/>
          <w:sz w:val="18"/>
          <w:lang w:val="hy-AM"/>
        </w:rPr>
        <w:t xml:space="preserve">Հավելված N </w:t>
      </w:r>
      <w:r w:rsidRPr="00AE2768">
        <w:rPr>
          <w:rFonts w:ascii="GHEA Grapalat" w:hAnsi="GHEA Grapalat"/>
          <w:i/>
          <w:sz w:val="18"/>
        </w:rPr>
        <w:t>3</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18"/>
        <w:gridCol w:w="5132"/>
      </w:tblGrid>
      <w:tr w:rsidR="0038400D" w:rsidRPr="00536339" w:rsidTr="007A2020">
        <w:trPr>
          <w:tblCellSpacing w:w="7" w:type="dxa"/>
          <w:jc w:val="center"/>
        </w:trPr>
        <w:tc>
          <w:tcPr>
            <w:tcW w:w="0" w:type="auto"/>
            <w:vAlign w:val="center"/>
          </w:tcPr>
          <w:p w:rsidR="0038400D" w:rsidRPr="00AE2768" w:rsidRDefault="000D75AF" w:rsidP="007A2020">
            <w:pPr>
              <w:jc w:val="center"/>
              <w:rPr>
                <w:rFonts w:ascii="GHEA Grapalat" w:hAnsi="GHEA Grapalat"/>
                <w:iCs/>
                <w:color w:val="000000"/>
                <w:sz w:val="21"/>
                <w:szCs w:val="21"/>
                <w:lang w:val="pt-BR"/>
              </w:rPr>
            </w:pPr>
            <w:r w:rsidRPr="000D75AF">
              <w:rPr>
                <w:noProof/>
                <w:lang w:val="ru-RU" w:eastAsia="ru-RU"/>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AE2768">
              <w:rPr>
                <w:rFonts w:ascii="GHEA Grapalat" w:hAnsi="GHEA Grapalat"/>
                <w:iCs/>
                <w:color w:val="000000"/>
                <w:sz w:val="21"/>
                <w:szCs w:val="21"/>
              </w:rPr>
              <w:t>Պայմանագրիկողմ</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գտնվելուվայրը</w:t>
            </w:r>
            <w:r w:rsidRPr="00AE2768">
              <w:rPr>
                <w:rFonts w:ascii="GHEA Grapalat" w:hAnsi="GHEA Grapalat"/>
                <w:iCs/>
                <w:color w:val="000000"/>
                <w:sz w:val="21"/>
                <w:szCs w:val="21"/>
                <w:lang w:val="pt-BR"/>
              </w:rPr>
              <w:t xml:space="preserve"> 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գտնվելուվայրը</w:t>
            </w:r>
            <w:r w:rsidRPr="00AE2768">
              <w:rPr>
                <w:rFonts w:ascii="GHEA Grapalat" w:hAnsi="GHEA Grapalat"/>
                <w:iCs/>
                <w:color w:val="000000"/>
                <w:sz w:val="21"/>
                <w:szCs w:val="21"/>
                <w:lang w:val="pt-BR"/>
              </w:rPr>
              <w:t xml:space="preserve"> 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___________________________</w:t>
            </w:r>
          </w:p>
        </w:tc>
      </w:tr>
    </w:tbl>
    <w:p w:rsidR="0038400D" w:rsidRPr="00AE2768" w:rsidRDefault="0038400D" w:rsidP="0038400D">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38400D" w:rsidRPr="00AE2768" w:rsidRDefault="0038400D" w:rsidP="0038400D">
      <w:pPr>
        <w:ind w:firstLine="375"/>
        <w:rPr>
          <w:rFonts w:ascii="GHEA Grapalat" w:hAnsi="GHEA Grapalat"/>
          <w:iCs/>
          <w:color w:val="000000"/>
          <w:sz w:val="15"/>
          <w:szCs w:val="21"/>
          <w:lang w:val="pt-BR"/>
        </w:rPr>
      </w:pPr>
    </w:p>
    <w:p w:rsidR="0038400D" w:rsidRPr="00AE2768" w:rsidRDefault="0038400D" w:rsidP="0038400D">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38400D" w:rsidRPr="00AE2768" w:rsidRDefault="0038400D" w:rsidP="0038400D">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ՊԱՅՄԱՆԱԳՐԻԿԱՄԴՐԱՄԻՄԱՍԻ</w:t>
      </w:r>
      <w:r w:rsidRPr="00AE2768">
        <w:rPr>
          <w:rFonts w:ascii="GHEA Grapalat" w:hAnsi="GHEA Grapalat"/>
          <w:b/>
          <w:bCs/>
          <w:iCs/>
          <w:color w:val="000000"/>
          <w:sz w:val="22"/>
          <w:szCs w:val="22"/>
          <w:lang w:val="pt-BR"/>
        </w:rPr>
        <w:t xml:space="preserve"> ԿԱՏԱՐՄԱՆ ԱՐԴՅՈՒՆՔՆԵՐԻ </w:t>
      </w:r>
    </w:p>
    <w:p w:rsidR="0038400D" w:rsidRPr="00AE2768" w:rsidRDefault="0038400D" w:rsidP="0038400D">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38400D" w:rsidRPr="00AE2768" w:rsidRDefault="0038400D" w:rsidP="0038400D">
      <w:pPr>
        <w:pStyle w:val="a3"/>
        <w:spacing w:line="240" w:lineRule="auto"/>
        <w:ind w:firstLine="0"/>
        <w:jc w:val="center"/>
        <w:rPr>
          <w:b/>
          <w:bCs/>
          <w:iCs/>
          <w:lang w:val="es-ES"/>
        </w:rPr>
      </w:pPr>
    </w:p>
    <w:p w:rsidR="0038400D" w:rsidRPr="00AE2768" w:rsidRDefault="0038400D" w:rsidP="0038400D">
      <w:pPr>
        <w:pStyle w:val="a3"/>
        <w:spacing w:line="240" w:lineRule="auto"/>
        <w:ind w:firstLine="540"/>
        <w:rPr>
          <w:iCs/>
          <w:lang w:val="es-ES"/>
        </w:rPr>
      </w:pPr>
      <w:r w:rsidRPr="00AE2768">
        <w:rPr>
          <w:rFonts w:ascii="GHEA Grapalat" w:hAnsi="GHEA Grapalat"/>
          <w:color w:val="000000"/>
          <w:sz w:val="21"/>
          <w:szCs w:val="21"/>
          <w:lang w:val="es-ES" w:eastAsia="ru-RU"/>
        </w:rPr>
        <w:t xml:space="preserve">«      » «              »20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38400D" w:rsidRPr="00AE2768" w:rsidRDefault="0038400D" w:rsidP="0038400D">
      <w:pPr>
        <w:pStyle w:val="a3"/>
        <w:spacing w:line="240" w:lineRule="auto"/>
        <w:ind w:firstLine="0"/>
        <w:rPr>
          <w:iCs/>
          <w:lang w:val="es-ES"/>
        </w:rPr>
      </w:pP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Պայմանագրիկնքմանամսաթիվը</w:t>
      </w:r>
      <w:r w:rsidRPr="00AE2768">
        <w:rPr>
          <w:rFonts w:ascii="GHEA Grapalat" w:hAnsi="GHEA Grapalat"/>
          <w:color w:val="000000"/>
          <w:sz w:val="21"/>
          <w:szCs w:val="21"/>
          <w:lang w:val="es-ES"/>
        </w:rPr>
        <w:t xml:space="preserve">` «____» «__________________» 20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Պայմանագրիհամարը</w:t>
      </w:r>
      <w:r w:rsidRPr="00AE2768">
        <w:rPr>
          <w:rFonts w:ascii="GHEA Grapalat" w:hAnsi="GHEA Grapalat"/>
          <w:color w:val="000000"/>
          <w:sz w:val="21"/>
          <w:szCs w:val="21"/>
          <w:lang w:val="es-ES"/>
        </w:rPr>
        <w:t>`    __________</w:t>
      </w:r>
    </w:p>
    <w:p w:rsidR="0038400D" w:rsidRPr="00AE2768" w:rsidRDefault="0038400D" w:rsidP="006C1D25">
      <w:pPr>
        <w:jc w:val="both"/>
        <w:rPr>
          <w:rFonts w:ascii="GHEA Grapalat" w:hAnsi="GHEA Grapalat" w:cs="Sylfaen"/>
          <w:iCs/>
          <w:lang w:val="es-ES"/>
        </w:rPr>
      </w:pPr>
      <w:r w:rsidRPr="00AE2768">
        <w:rPr>
          <w:rFonts w:ascii="GHEA Grapalat" w:hAnsi="GHEA Grapalat"/>
          <w:iCs/>
          <w:color w:val="000000"/>
          <w:sz w:val="21"/>
          <w:szCs w:val="21"/>
        </w:rPr>
        <w:t>Պատվիրատունև</w:t>
      </w:r>
      <w:r w:rsidRPr="00AE2768">
        <w:rPr>
          <w:rFonts w:ascii="GHEA Grapalat" w:hAnsi="GHEA Grapalat"/>
          <w:color w:val="000000"/>
          <w:sz w:val="21"/>
          <w:szCs w:val="21"/>
        </w:rPr>
        <w:t>Պայմանագրիկողմը՝</w:t>
      </w:r>
      <w:r w:rsidRPr="00AE2768">
        <w:rPr>
          <w:rFonts w:ascii="GHEA Grapalat" w:hAnsi="GHEA Grapalat"/>
          <w:color w:val="000000"/>
          <w:sz w:val="21"/>
          <w:szCs w:val="21"/>
          <w:lang w:val="hy-AM"/>
        </w:rPr>
        <w:t xml:space="preserve">հիմք ընդունելովպայմանագրի կատարման վերաբերյալ «   » «       » 20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38400D" w:rsidRPr="00AE2768" w:rsidRDefault="0038400D" w:rsidP="0038400D">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Պայմանագրիշրջանակներում</w:t>
      </w:r>
      <w:r w:rsidRPr="00AE2768">
        <w:rPr>
          <w:rFonts w:ascii="GHEA Grapalat" w:hAnsi="GHEA Grapalat"/>
          <w:iCs/>
          <w:snapToGrid w:val="0"/>
          <w:color w:val="000000"/>
          <w:sz w:val="21"/>
          <w:szCs w:val="21"/>
          <w:lang w:val="es-ES"/>
        </w:rPr>
        <w:t xml:space="preserve">Պայմանագրի կողմը  </w:t>
      </w:r>
      <w:r w:rsidRPr="00AE2768">
        <w:rPr>
          <w:rFonts w:ascii="GHEA Grapalat" w:hAnsi="GHEA Grapalat"/>
          <w:iCs/>
          <w:color w:val="000000"/>
          <w:sz w:val="21"/>
          <w:szCs w:val="21"/>
        </w:rPr>
        <w:t>մատակարարելէհետևյալապրանքները՝</w:t>
      </w:r>
    </w:p>
    <w:p w:rsidR="0038400D" w:rsidRPr="00AE2768"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E2768" w:rsidTr="007A2020">
        <w:trPr>
          <w:jc w:val="right"/>
        </w:trPr>
        <w:tc>
          <w:tcPr>
            <w:tcW w:w="357"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38400D" w:rsidRPr="00AE276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Մատակարարվածապրանքների</w:t>
            </w:r>
          </w:p>
        </w:tc>
      </w:tr>
      <w:tr w:rsidR="0038400D" w:rsidRPr="00AE2768" w:rsidTr="007A2020">
        <w:trPr>
          <w:jc w:val="right"/>
        </w:trPr>
        <w:tc>
          <w:tcPr>
            <w:tcW w:w="357" w:type="dxa"/>
            <w:vMerge/>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ժամանակացույցի/</w:t>
            </w:r>
          </w:p>
        </w:tc>
      </w:tr>
      <w:tr w:rsidR="0038400D" w:rsidRPr="00AE2768" w:rsidTr="007A2020">
        <w:trPr>
          <w:trHeight w:val="1105"/>
          <w:jc w:val="right"/>
        </w:trPr>
        <w:tc>
          <w:tcPr>
            <w:tcW w:w="357" w:type="dxa"/>
            <w:vMerge/>
            <w:tcBorders>
              <w:bottom w:val="single" w:sz="4" w:space="0" w:color="auto"/>
            </w:tcBorders>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r>
    </w:tbl>
    <w:p w:rsidR="0038400D" w:rsidRPr="00AE2768" w:rsidRDefault="0038400D" w:rsidP="0038400D">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38400D" w:rsidRPr="00AE2768" w:rsidRDefault="0038400D" w:rsidP="0038400D">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արձանագրությաներկկողմ</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rPr>
        <w:t>հաշիվապրանքագիրըև</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E2768" w:rsidRDefault="0038400D" w:rsidP="0038400D">
      <w:pPr>
        <w:ind w:firstLine="375"/>
        <w:jc w:val="both"/>
        <w:rPr>
          <w:rFonts w:ascii="GHEA Grapalat" w:hAnsi="GHEA Grapalat"/>
          <w:iCs/>
          <w:snapToGrid w:val="0"/>
          <w:color w:val="000000"/>
          <w:sz w:val="21"/>
          <w:szCs w:val="21"/>
          <w:lang w:val="es-ES"/>
        </w:rPr>
      </w:pPr>
    </w:p>
    <w:p w:rsidR="0038400D" w:rsidRPr="00AE2768" w:rsidRDefault="0038400D" w:rsidP="0038400D">
      <w:pPr>
        <w:ind w:firstLine="375"/>
        <w:jc w:val="both"/>
        <w:rPr>
          <w:rFonts w:ascii="GHEA Grapalat" w:hAnsi="GHEA Grapalat"/>
          <w:iCs/>
          <w:snapToGrid w:val="0"/>
          <w:color w:val="000000"/>
          <w:sz w:val="2"/>
          <w:szCs w:val="21"/>
          <w:lang w:val="es-ES"/>
        </w:rPr>
      </w:pPr>
    </w:p>
    <w:p w:rsidR="0038400D" w:rsidRPr="00AE2768" w:rsidRDefault="0038400D" w:rsidP="0038400D">
      <w:pPr>
        <w:ind w:firstLine="375"/>
        <w:rPr>
          <w:rFonts w:ascii="GHEA Grapalat" w:hAnsi="GHEA Grapalat"/>
          <w:iCs/>
          <w:snapToGrid w:val="0"/>
          <w:color w:val="000000"/>
          <w:sz w:val="2"/>
          <w:szCs w:val="21"/>
          <w:lang w:val="es-ES"/>
        </w:rPr>
      </w:pPr>
      <w:r w:rsidRPr="00AE2768">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E2768" w:rsidTr="007A2020">
        <w:trPr>
          <w:trHeight w:val="266"/>
          <w:tblCellSpacing w:w="7" w:type="dxa"/>
          <w:jc w:val="center"/>
        </w:trPr>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38400D" w:rsidRPr="00AE2768" w:rsidTr="007A2020">
        <w:trPr>
          <w:trHeight w:val="47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38400D" w:rsidRPr="00AE2768" w:rsidTr="007A2020">
        <w:trPr>
          <w:trHeight w:val="50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r>
      <w:tr w:rsidR="0038400D" w:rsidRPr="00AE2768" w:rsidTr="007A2020">
        <w:trPr>
          <w:trHeight w:val="281"/>
          <w:tblCellSpacing w:w="7" w:type="dxa"/>
          <w:jc w:val="center"/>
        </w:trPr>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p w:rsidR="00E74BF6" w:rsidRPr="00AE2768" w:rsidRDefault="00E74BF6" w:rsidP="00EF3662">
      <w:pPr>
        <w:jc w:val="right"/>
        <w:rPr>
          <w:rFonts w:ascii="GHEA Grapalat" w:hAnsi="GHEA Grapalat" w:cs="Sylfaen"/>
          <w:i/>
          <w:sz w:val="20"/>
          <w:lang w:val="pt-BR"/>
        </w:rPr>
      </w:pPr>
    </w:p>
    <w:p w:rsidR="00071D1C" w:rsidRPr="00AE2768" w:rsidRDefault="00071D1C" w:rsidP="00EF3662">
      <w:pPr>
        <w:jc w:val="right"/>
        <w:rPr>
          <w:rFonts w:ascii="GHEA Grapalat" w:hAnsi="GHEA Grapalat" w:cs="Sylfaen"/>
          <w:i/>
          <w:sz w:val="20"/>
        </w:rPr>
      </w:pPr>
      <w:r w:rsidRPr="00AE2768">
        <w:rPr>
          <w:rFonts w:ascii="GHEA Grapalat" w:hAnsi="GHEA Grapalat" w:cs="Sylfaen"/>
          <w:i/>
          <w:sz w:val="20"/>
          <w:lang w:val="pt-BR"/>
        </w:rPr>
        <w:t>Հավելված</w:t>
      </w:r>
      <w:r w:rsidR="00D320A2" w:rsidRPr="00AE2768">
        <w:rPr>
          <w:rFonts w:ascii="GHEA Grapalat" w:hAnsi="GHEA Grapalat" w:cs="Sylfaen"/>
          <w:i/>
          <w:sz w:val="20"/>
        </w:rPr>
        <w:t>3</w:t>
      </w:r>
      <w:r w:rsidRPr="00AE2768">
        <w:rPr>
          <w:rFonts w:ascii="GHEA Grapalat" w:hAnsi="GHEA Grapalat" w:cs="Sylfaen"/>
          <w:i/>
          <w:sz w:val="20"/>
        </w:rPr>
        <w:t>.1</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ծածկագրով պայմանագրի</w:t>
      </w: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ind w:left="-142" w:firstLine="142"/>
        <w:jc w:val="center"/>
        <w:rPr>
          <w:rFonts w:ascii="GHEA Grapalat" w:hAnsi="GHEA Grapalat" w:cs="Sylfaen"/>
        </w:rPr>
      </w:pPr>
    </w:p>
    <w:p w:rsidR="00071D1C" w:rsidRPr="00AE2768" w:rsidRDefault="00071D1C" w:rsidP="00EF3662">
      <w:pPr>
        <w:jc w:val="center"/>
        <w:rPr>
          <w:rFonts w:ascii="GHEA Grapalat" w:hAnsi="GHEA Grapalat" w:cs="Sylfaen"/>
          <w:bCs/>
          <w:sz w:val="18"/>
          <w:szCs w:val="18"/>
        </w:rPr>
      </w:pPr>
      <w:r w:rsidRPr="00AE2768">
        <w:rPr>
          <w:rFonts w:ascii="GHEA Grapalat" w:hAnsi="GHEA Grapalat" w:cs="Sylfaen"/>
          <w:bCs/>
          <w:sz w:val="18"/>
          <w:szCs w:val="18"/>
        </w:rPr>
        <w:t>ԱԿՏ    N</w:t>
      </w:r>
      <w:r w:rsidR="000F494F" w:rsidRPr="00AE2768">
        <w:rPr>
          <w:rFonts w:ascii="GHEA Grapalat" w:hAnsi="GHEA Grapalat" w:cs="Sylfaen"/>
          <w:bCs/>
          <w:sz w:val="18"/>
          <w:szCs w:val="18"/>
          <w:u w:val="single"/>
        </w:rPr>
        <w:tab/>
      </w:r>
    </w:p>
    <w:p w:rsidR="00071D1C" w:rsidRPr="00AE2768" w:rsidRDefault="00071D1C" w:rsidP="00EF3662">
      <w:pPr>
        <w:tabs>
          <w:tab w:val="left" w:pos="360"/>
          <w:tab w:val="left" w:pos="540"/>
          <w:tab w:val="left" w:pos="2250"/>
        </w:tabs>
        <w:jc w:val="center"/>
        <w:rPr>
          <w:rFonts w:ascii="GHEA Grapalat" w:hAnsi="GHEA Grapalat" w:cs="Sylfaen"/>
          <w:bCs/>
          <w:sz w:val="18"/>
          <w:szCs w:val="18"/>
        </w:rPr>
      </w:pPr>
      <w:r w:rsidRPr="00AE2768">
        <w:rPr>
          <w:rFonts w:ascii="GHEA Grapalat" w:hAnsi="GHEA Grapalat" w:cs="Sylfaen"/>
          <w:bCs/>
          <w:sz w:val="18"/>
          <w:szCs w:val="18"/>
        </w:rPr>
        <w:t xml:space="preserve">պայմանագրի արդյունքը Գնորդին հանձնելու փաստը ֆիքսելու վերաբերյալ                                                                                                                               </w:t>
      </w:r>
    </w:p>
    <w:p w:rsidR="00071D1C" w:rsidRPr="00AE2768" w:rsidRDefault="00071D1C" w:rsidP="00EF3662">
      <w:pPr>
        <w:jc w:val="center"/>
        <w:rPr>
          <w:rFonts w:ascii="GHEA Grapalat" w:hAnsi="GHEA Grapalat" w:cs="Sylfaen"/>
          <w:b/>
          <w:bCs/>
          <w:sz w:val="18"/>
          <w:szCs w:val="18"/>
        </w:rPr>
      </w:pPr>
    </w:p>
    <w:p w:rsidR="00071D1C" w:rsidRPr="00AE2768" w:rsidRDefault="00071D1C" w:rsidP="00EF3662">
      <w:pPr>
        <w:tabs>
          <w:tab w:val="left" w:pos="360"/>
          <w:tab w:val="left" w:pos="540"/>
        </w:tabs>
        <w:rPr>
          <w:rFonts w:ascii="GHEA Grapalat" w:hAnsi="GHEA Grapalat" w:cs="Sylfaen"/>
          <w:sz w:val="18"/>
          <w:szCs w:val="22"/>
        </w:rPr>
      </w:pPr>
    </w:p>
    <w:p w:rsidR="000F494F" w:rsidRPr="00AE2768" w:rsidRDefault="00071D1C" w:rsidP="000F494F">
      <w:pPr>
        <w:tabs>
          <w:tab w:val="left" w:pos="360"/>
          <w:tab w:val="left" w:pos="540"/>
        </w:tabs>
        <w:ind w:left="-540" w:firstLine="180"/>
        <w:jc w:val="both"/>
        <w:rPr>
          <w:rFonts w:ascii="GHEA Grapalat" w:hAnsi="GHEA Grapalat" w:cs="Sylfaen"/>
          <w:sz w:val="20"/>
        </w:rPr>
      </w:pPr>
      <w:r w:rsidRPr="00AE2768">
        <w:rPr>
          <w:rFonts w:ascii="GHEA Grapalat" w:hAnsi="GHEA Grapalat" w:cs="Sylfaen"/>
          <w:sz w:val="20"/>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 է</w:t>
      </w:r>
      <w:r w:rsidRPr="00AE2768">
        <w:rPr>
          <w:rFonts w:ascii="GHEA Grapalat" w:hAnsi="GHEA Grapalat" w:cs="Sylfaen"/>
          <w:sz w:val="20"/>
          <w:lang w:val="hy-AM"/>
        </w:rPr>
        <w:t xml:space="preserve">, որ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rPr>
        <w:t>-</w:t>
      </w:r>
      <w:r w:rsidRPr="00AE2768">
        <w:rPr>
          <w:rFonts w:ascii="GHEA Grapalat" w:hAnsi="GHEA Grapalat" w:cs="Sylfaen"/>
          <w:sz w:val="20"/>
        </w:rPr>
        <w:t xml:space="preserve">ի (այսուհետ` Գնորդ) </w:t>
      </w:r>
      <w:r w:rsidRPr="00AE2768">
        <w:rPr>
          <w:rFonts w:ascii="GHEA Grapalat" w:hAnsi="GHEA Grapalat" w:cs="Sylfaen"/>
          <w:sz w:val="20"/>
          <w:lang w:val="hy-AM"/>
        </w:rPr>
        <w:t xml:space="preserve">և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p>
    <w:p w:rsidR="00071D1C" w:rsidRPr="00AE2768" w:rsidRDefault="000F494F" w:rsidP="000F494F">
      <w:pPr>
        <w:tabs>
          <w:tab w:val="left" w:pos="360"/>
          <w:tab w:val="left" w:pos="540"/>
        </w:tabs>
        <w:ind w:left="-540" w:firstLine="180"/>
        <w:jc w:val="both"/>
        <w:rPr>
          <w:rFonts w:ascii="GHEA Grapalat" w:hAnsi="GHEA Grapalat" w:cs="Sylfaen"/>
          <w:sz w:val="12"/>
          <w:szCs w:val="16"/>
        </w:rPr>
      </w:pP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12"/>
          <w:szCs w:val="16"/>
        </w:rPr>
        <w:t>Գնորդի անվանումը</w:t>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t xml:space="preserve">            Վաճառողի անվանումը</w:t>
      </w:r>
      <w:r w:rsidRPr="00AE2768">
        <w:rPr>
          <w:rFonts w:ascii="GHEA Grapalat" w:hAnsi="GHEA Grapalat" w:cs="Sylfaen"/>
          <w:sz w:val="12"/>
          <w:szCs w:val="16"/>
        </w:rPr>
        <w:tab/>
      </w:r>
    </w:p>
    <w:p w:rsidR="00071D1C" w:rsidRPr="00AE2768" w:rsidRDefault="00071D1C" w:rsidP="00EF3662">
      <w:pPr>
        <w:tabs>
          <w:tab w:val="left" w:pos="360"/>
          <w:tab w:val="left" w:pos="540"/>
        </w:tabs>
        <w:ind w:right="-360"/>
        <w:jc w:val="both"/>
        <w:rPr>
          <w:rFonts w:ascii="GHEA Grapalat" w:hAnsi="GHEA Grapalat" w:cs="Sylfaen"/>
          <w:sz w:val="20"/>
          <w:u w:val="single"/>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AE2768">
        <w:rPr>
          <w:rFonts w:ascii="GHEA Grapalat" w:hAnsi="GHEA Grapalat" w:cs="Sylfaen"/>
          <w:sz w:val="20"/>
        </w:rPr>
        <w:t xml:space="preserve"> միջև 20     թ.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Pr="00AE2768">
        <w:rPr>
          <w:rFonts w:ascii="GHEA Grapalat" w:hAnsi="GHEA Grapalat" w:cs="Sylfaen"/>
          <w:sz w:val="20"/>
          <w:lang w:val="hy-AM"/>
        </w:rPr>
        <w:t xml:space="preserve"> -ին կնքված N</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p>
    <w:p w:rsidR="000F494F" w:rsidRPr="00AE2768" w:rsidRDefault="000F494F" w:rsidP="00EF3662">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պայմանագրի համարը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071D1C" w:rsidRPr="00AE2768" w:rsidRDefault="00071D1C" w:rsidP="00EF3662">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 xml:space="preserve">պայմանագրի շրջանակներում Վաճառողը  20  թ.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071D1C" w:rsidRPr="00AE2768" w:rsidRDefault="00071D1C" w:rsidP="00EF3662">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E2768"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E2768" w:rsidRDefault="00071D1C" w:rsidP="00EF3662">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16519F" w:rsidP="00EF3662">
            <w:pPr>
              <w:jc w:val="center"/>
              <w:rPr>
                <w:rFonts w:ascii="GHEA Grapalat" w:hAnsi="GHEA Grapalat"/>
                <w:sz w:val="18"/>
                <w:szCs w:val="18"/>
              </w:rPr>
            </w:pPr>
            <w:r w:rsidRPr="00AE2768">
              <w:rPr>
                <w:rFonts w:ascii="GHEA Grapalat" w:hAnsi="GHEA Grapalat" w:cs="Sylfaen"/>
                <w:sz w:val="18"/>
                <w:szCs w:val="18"/>
              </w:rPr>
              <w:t>ա</w:t>
            </w:r>
            <w:r w:rsidR="00071D1C" w:rsidRPr="00AE2768">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bl>
    <w:p w:rsidR="00071D1C" w:rsidRPr="00AE2768" w:rsidRDefault="00071D1C" w:rsidP="00EF3662">
      <w:pPr>
        <w:tabs>
          <w:tab w:val="left" w:pos="360"/>
          <w:tab w:val="left" w:pos="540"/>
        </w:tabs>
        <w:jc w:val="both"/>
        <w:rPr>
          <w:rFonts w:ascii="GHEA Grapalat" w:hAnsi="GHEA Grapalat" w:cs="Sylfaen"/>
          <w:lang w:eastAsia="ru-RU"/>
        </w:rPr>
      </w:pPr>
    </w:p>
    <w:p w:rsidR="00071D1C" w:rsidRPr="00AE2768" w:rsidRDefault="00071D1C" w:rsidP="00EF3662">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071D1C" w:rsidRPr="00AE2768" w:rsidRDefault="00071D1C" w:rsidP="00EF3662">
      <w:pPr>
        <w:tabs>
          <w:tab w:val="left" w:pos="360"/>
          <w:tab w:val="left" w:pos="540"/>
        </w:tabs>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14"/>
          <w:szCs w:val="14"/>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rPr>
      </w:pPr>
      <w:r w:rsidRPr="00AE2768">
        <w:rPr>
          <w:rFonts w:ascii="GHEA Grapalat" w:hAnsi="GHEA Grapalat" w:cs="Sylfaen"/>
          <w:sz w:val="22"/>
          <w:szCs w:val="22"/>
        </w:rPr>
        <w:t>ԿՈՂՄԵՐԸ</w:t>
      </w:r>
    </w:p>
    <w:p w:rsidR="00071D1C" w:rsidRPr="00AE2768" w:rsidRDefault="00071D1C" w:rsidP="00EF3662">
      <w:pPr>
        <w:jc w:val="center"/>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E2768" w:rsidTr="00E22E51">
        <w:tc>
          <w:tcPr>
            <w:tcW w:w="4785"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Հանձնեց</w:t>
            </w:r>
          </w:p>
        </w:tc>
        <w:tc>
          <w:tcPr>
            <w:tcW w:w="5223"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 xml:space="preserve">        Ընդունեց</w:t>
            </w:r>
          </w:p>
        </w:tc>
      </w:tr>
    </w:tbl>
    <w:p w:rsidR="00071D1C" w:rsidRPr="00AE2768" w:rsidRDefault="00071D1C" w:rsidP="00EF3662">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հայտը նախագծած ներկայացուցիչ`</w:t>
      </w:r>
    </w:p>
    <w:p w:rsidR="00071D1C" w:rsidRPr="00AE276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sectPr w:rsidR="00536BFB" w:rsidRPr="00AE2768" w:rsidSect="003A685C">
      <w:footnotePr>
        <w:pos w:val="beneathText"/>
      </w:footnotePr>
      <w:pgSz w:w="11906" w:h="16838" w:code="9"/>
      <w:pgMar w:top="720" w:right="662" w:bottom="533"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D2E" w:rsidRDefault="00964D2E">
      <w:r>
        <w:separator/>
      </w:r>
    </w:p>
  </w:endnote>
  <w:endnote w:type="continuationSeparator" w:id="1">
    <w:p w:rsidR="00964D2E" w:rsidRDefault="00964D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D2E" w:rsidRDefault="00964D2E">
      <w:r>
        <w:separator/>
      </w:r>
    </w:p>
  </w:footnote>
  <w:footnote w:type="continuationSeparator" w:id="1">
    <w:p w:rsidR="00964D2E" w:rsidRDefault="00964D2E">
      <w:r>
        <w:continuationSeparator/>
      </w:r>
    </w:p>
  </w:footnote>
  <w:footnote w:id="2">
    <w:p w:rsidR="00D14969" w:rsidRPr="006265F4" w:rsidRDefault="00D14969">
      <w:pPr>
        <w:pStyle w:val="af2"/>
      </w:pPr>
      <w:r w:rsidRPr="006265F4">
        <w:rPr>
          <w:rStyle w:val="af6"/>
          <w:color w:val="FFFFFF"/>
        </w:rPr>
        <w:footnoteRef/>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3">
    <w:p w:rsidR="00D14969" w:rsidRPr="006265F4" w:rsidRDefault="00D14969"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D14969" w:rsidRPr="006265F4" w:rsidRDefault="00D14969">
      <w:pPr>
        <w:pStyle w:val="af2"/>
        <w:rPr>
          <w:rFonts w:ascii="GHEA Grapalat" w:hAnsi="GHEA Grapalat" w:cs="Sylfaen"/>
          <w:i/>
          <w:sz w:val="16"/>
          <w:szCs w:val="16"/>
          <w:lang w:val="en-US"/>
        </w:rPr>
      </w:pPr>
      <w:r w:rsidRPr="006265F4">
        <w:rPr>
          <w:rStyle w:val="af6"/>
        </w:rPr>
        <w:footnoteRef/>
      </w:r>
      <w:r w:rsidRPr="006265F4">
        <w:rPr>
          <w:rFonts w:ascii="GHEA Grapalat" w:hAnsi="GHEA Grapalat" w:cs="Sylfaen"/>
          <w:i/>
          <w:sz w:val="16"/>
          <w:szCs w:val="16"/>
          <w:lang w:val="en-US"/>
        </w:rPr>
        <w:t>Եթե գնման հայտով գնվելիք ապրանքի գինը չի գերազանցում 10 մլն. ՀՀ դրամը, ապա“բանկային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14969" w:rsidRPr="006265F4" w:rsidRDefault="00D14969" w:rsidP="00501A05">
      <w:pPr>
        <w:pStyle w:val="af2"/>
        <w:rPr>
          <w:rFonts w:ascii="GHEA Grapalat" w:hAnsi="GHEA Grapalat" w:cs="Sylfaen"/>
          <w:i/>
          <w:sz w:val="16"/>
          <w:szCs w:val="16"/>
          <w:lang w:val="en-US"/>
        </w:rPr>
      </w:pPr>
      <w:r>
        <w:rPr>
          <w:rFonts w:ascii="GHEA Grapalat" w:hAnsi="GHEA Grapalat" w:cs="Sylfaen"/>
          <w:i/>
          <w:sz w:val="16"/>
          <w:szCs w:val="16"/>
          <w:vertAlign w:val="superscript"/>
          <w:lang w:val="en-US"/>
        </w:rPr>
        <w:t>13</w:t>
      </w:r>
      <w:r w:rsidRPr="006265F4">
        <w:rPr>
          <w:rFonts w:ascii="GHEA Grapalat" w:hAnsi="GHEA Grapalat" w:cs="Sylfaen"/>
          <w:i/>
          <w:sz w:val="16"/>
          <w:szCs w:val="16"/>
          <w:lang w:val="en-US"/>
        </w:rPr>
        <w:t>Եթե գնման հայտով գնվելիք ապրանքի գինը չի գերազանցում 10 մլն. ՀՀ դրամը, ապա“բանկային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14969" w:rsidRPr="006265F4" w:rsidRDefault="00D14969">
      <w:pPr>
        <w:pStyle w:val="af2"/>
        <w:rPr>
          <w:rFonts w:ascii="Times New Roman" w:hAnsi="Times New Roman"/>
          <w:vertAlign w:val="superscript"/>
          <w:lang w:val="en-US"/>
        </w:rPr>
      </w:pPr>
    </w:p>
  </w:footnote>
  <w:footnote w:id="5">
    <w:p w:rsidR="00D14969" w:rsidRPr="006265F4" w:rsidRDefault="00D14969">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p>
  </w:footnote>
  <w:footnote w:id="6">
    <w:p w:rsidR="00D14969" w:rsidRPr="006265F4" w:rsidRDefault="00D1496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D14969" w:rsidRPr="006265F4" w:rsidRDefault="00D14969"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լրացվումէհանձնաժողովիքարտուղարիկողմից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մինչևհրավերըտեղեկագրումհրապարակելը</w:t>
      </w:r>
      <w:r w:rsidRPr="006265F4">
        <w:rPr>
          <w:rFonts w:ascii="GHEA Grapalat" w:hAnsi="GHEA Grapalat"/>
          <w:i/>
          <w:sz w:val="16"/>
          <w:szCs w:val="16"/>
          <w:lang w:val="hy-AM"/>
        </w:rPr>
        <w:t>:</w:t>
      </w:r>
    </w:p>
    <w:p w:rsidR="00D14969" w:rsidRPr="006265F4" w:rsidDel="006C3873" w:rsidRDefault="00D14969" w:rsidP="00CE3A99">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D14969" w:rsidRPr="006265F4" w:rsidRDefault="00D1496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rPr>
        <w:t>լրացվումէհանձնաժողովիքարտուղարիկողմից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մինչևհրավերըտեղեկագրումհրապարակելը</w:t>
      </w:r>
      <w:r w:rsidRPr="006265F4">
        <w:rPr>
          <w:rFonts w:ascii="GHEA Grapalat" w:hAnsi="GHEA Grapalat"/>
          <w:i/>
          <w:sz w:val="16"/>
          <w:szCs w:val="16"/>
          <w:lang w:val="hy-AM"/>
        </w:rPr>
        <w:t>:</w:t>
      </w:r>
    </w:p>
    <w:p w:rsidR="00D14969" w:rsidRPr="006265F4" w:rsidRDefault="00D1496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եթեմասնակիցնավելացվածարժեքիհարկվճարողէ</w:t>
      </w:r>
      <w:r w:rsidRPr="006265F4">
        <w:rPr>
          <w:rFonts w:ascii="GHEA Grapalat" w:hAnsi="GHEA Grapalat"/>
          <w:i/>
          <w:sz w:val="16"/>
          <w:szCs w:val="16"/>
          <w:lang w:val="af-ZA"/>
        </w:rPr>
        <w:t xml:space="preserve">, </w:t>
      </w:r>
      <w:r w:rsidRPr="006265F4">
        <w:rPr>
          <w:rFonts w:ascii="GHEA Grapalat" w:hAnsi="GHEA Grapalat"/>
          <w:i/>
          <w:sz w:val="16"/>
          <w:szCs w:val="16"/>
        </w:rPr>
        <w:t>ապատվյալպայմանագրիգծովՀայաստանիՀանրապետությանպետականբյուջեվճարվելիքավելացվածարժեքիհարկիգումարընշվումէ</w:t>
      </w:r>
      <w:r w:rsidRPr="006265F4">
        <w:rPr>
          <w:rFonts w:ascii="GHEA Grapalat" w:hAnsi="GHEA Grapalat"/>
          <w:i/>
          <w:sz w:val="16"/>
          <w:szCs w:val="16"/>
          <w:lang w:val="af-ZA"/>
        </w:rPr>
        <w:t xml:space="preserve"> 5-</w:t>
      </w:r>
      <w:r w:rsidRPr="006265F4">
        <w:rPr>
          <w:rFonts w:ascii="GHEA Grapalat" w:hAnsi="GHEA Grapalat"/>
          <w:i/>
          <w:sz w:val="16"/>
          <w:szCs w:val="16"/>
        </w:rPr>
        <w:t>րդսյունակում։</w:t>
      </w:r>
    </w:p>
    <w:p w:rsidR="00D14969" w:rsidRPr="006265F4" w:rsidDel="00856FDE" w:rsidRDefault="00D14969" w:rsidP="00B2572B">
      <w:pPr>
        <w:pStyle w:val="af2"/>
        <w:rPr>
          <w:del w:id="12" w:author="User" w:date="2019-05-26T09:57:00Z"/>
          <w:i/>
          <w:lang w:val="af-ZA"/>
        </w:rPr>
      </w:pPr>
    </w:p>
  </w:footnote>
  <w:footnote w:id="9">
    <w:p w:rsidR="00D14969" w:rsidRPr="006265F4" w:rsidDel="007942E8" w:rsidRDefault="00D14969" w:rsidP="00071D1C">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ռաջարկըներկայացվելէառանցԱԱՀ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ապապայմանագիրըկնքելիս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բառերըհանվումեն</w:t>
      </w:r>
      <w:r w:rsidRPr="006265F4">
        <w:rPr>
          <w:rFonts w:ascii="GHEA Grapalat" w:hAnsi="GHEA Grapalat"/>
          <w:i/>
          <w:sz w:val="16"/>
          <w:szCs w:val="24"/>
          <w:lang w:val="af-ZA" w:eastAsia="en-US"/>
        </w:rPr>
        <w:t>:</w:t>
      </w:r>
    </w:p>
  </w:footnote>
  <w:footnote w:id="10">
    <w:p w:rsidR="00D14969" w:rsidRPr="006265F4" w:rsidDel="007942E8" w:rsidRDefault="00D14969" w:rsidP="00071D1C">
      <w:pPr>
        <w:pStyle w:val="af2"/>
        <w:rPr>
          <w:del w:id="14" w:author="User" w:date="2019-05-26T10:02:00Z"/>
          <w:lang w:val="hy-AM"/>
        </w:rPr>
      </w:pPr>
      <w:r w:rsidRPr="006265F4">
        <w:rPr>
          <w:color w:val="FFFFFF"/>
          <w:vertAlign w:val="superscript"/>
          <w:lang w:val="hy-AM"/>
        </w:rPr>
        <w:t>31</w:t>
      </w:r>
      <w:r w:rsidRPr="000D08B4">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D14969" w:rsidRPr="006265F4" w:rsidRDefault="00D14969" w:rsidP="009123CA">
      <w:pPr>
        <w:pStyle w:val="af2"/>
        <w:jc w:val="both"/>
        <w:rPr>
          <w:rFonts w:ascii="GHEA Grapalat" w:hAnsi="GHEA Grapalat"/>
          <w:i/>
          <w:sz w:val="16"/>
          <w:szCs w:val="24"/>
          <w:lang w:val="hy-AM" w:eastAsia="en-US"/>
        </w:rPr>
      </w:pPr>
      <w:r w:rsidRPr="000D08B4">
        <w:rPr>
          <w:vertAlign w:val="superscript"/>
          <w:lang w:val="hy-AM"/>
        </w:rPr>
        <w:t>20</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14969" w:rsidRPr="006265F4" w:rsidDel="007942E8" w:rsidRDefault="00D14969" w:rsidP="009123CA">
      <w:pPr>
        <w:pStyle w:val="af2"/>
        <w:jc w:val="both"/>
        <w:rPr>
          <w:del w:id="15"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D14969" w:rsidRPr="006265F4" w:rsidDel="002877FC" w:rsidRDefault="00D14969" w:rsidP="00071D1C">
      <w:pPr>
        <w:pStyle w:val="af2"/>
        <w:jc w:val="both"/>
        <w:rPr>
          <w:del w:id="16" w:author="User" w:date="2019-05-26T10:04:00Z"/>
          <w:lang w:val="hy-AM"/>
        </w:rPr>
      </w:pPr>
      <w:r w:rsidRPr="000D08B4">
        <w:rPr>
          <w:vertAlign w:val="superscript"/>
          <w:lang w:val="hy-AM"/>
        </w:rPr>
        <w:t>22</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D14969" w:rsidRPr="006265F4" w:rsidDel="002877FC" w:rsidRDefault="00D14969" w:rsidP="00071D1C">
      <w:pPr>
        <w:pStyle w:val="af2"/>
        <w:jc w:val="both"/>
        <w:rPr>
          <w:del w:id="17" w:author="User" w:date="2019-05-26T10:04:00Z"/>
          <w:lang w:val="hy-AM"/>
        </w:rPr>
      </w:pPr>
      <w:r w:rsidRPr="000D08B4">
        <w:rPr>
          <w:vertAlign w:val="superscript"/>
          <w:lang w:val="hy-AM"/>
        </w:rPr>
        <w:t>23</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D14969" w:rsidRPr="004E5FBB" w:rsidRDefault="00D14969">
      <w:pPr>
        <w:rPr>
          <w:lang w:val="hy-AM"/>
        </w:rPr>
      </w:pPr>
      <w:r w:rsidRPr="000D08B4">
        <w:rPr>
          <w:vertAlign w:val="superscript"/>
          <w:lang w:val="hy-AM"/>
        </w:rPr>
        <w:t>24</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11705FA"/>
    <w:multiLevelType w:val="multilevel"/>
    <w:tmpl w:val="04162C7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5C37A8B"/>
    <w:multiLevelType w:val="multilevel"/>
    <w:tmpl w:val="1462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1175047"/>
    <w:multiLevelType w:val="multilevel"/>
    <w:tmpl w:val="FDA425F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1"/>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10"/>
  </w:num>
  <w:num w:numId="26">
    <w:abstractNumId w:val="15"/>
  </w:num>
  <w:num w:numId="27">
    <w:abstractNumId w:val="12"/>
  </w:num>
  <w:num w:numId="28">
    <w:abstractNumId w:val="9"/>
  </w:num>
  <w:num w:numId="29">
    <w:abstractNumId w:val="14"/>
  </w:num>
  <w:num w:numId="30">
    <w:abstractNumId w:val="2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CBA"/>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2C9"/>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08B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AF"/>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120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6D76"/>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0DA"/>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21A"/>
    <w:rsid w:val="001F1DF0"/>
    <w:rsid w:val="001F3094"/>
    <w:rsid w:val="001F3237"/>
    <w:rsid w:val="001F386B"/>
    <w:rsid w:val="001F5FDE"/>
    <w:rsid w:val="001F6578"/>
    <w:rsid w:val="001F760C"/>
    <w:rsid w:val="00200A17"/>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6D45"/>
    <w:rsid w:val="0024027D"/>
    <w:rsid w:val="00240289"/>
    <w:rsid w:val="0024041A"/>
    <w:rsid w:val="0024186B"/>
    <w:rsid w:val="0024205E"/>
    <w:rsid w:val="00244642"/>
    <w:rsid w:val="00244B38"/>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8797C"/>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821"/>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685C"/>
    <w:rsid w:val="003A7A32"/>
    <w:rsid w:val="003A7FC7"/>
    <w:rsid w:val="003B0939"/>
    <w:rsid w:val="003B0D6E"/>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7808"/>
    <w:rsid w:val="00447FFD"/>
    <w:rsid w:val="004504F0"/>
    <w:rsid w:val="00451EAA"/>
    <w:rsid w:val="00452896"/>
    <w:rsid w:val="00454D73"/>
    <w:rsid w:val="0045525D"/>
    <w:rsid w:val="004553DE"/>
    <w:rsid w:val="00455EC9"/>
    <w:rsid w:val="00457745"/>
    <w:rsid w:val="00460CA5"/>
    <w:rsid w:val="0046188C"/>
    <w:rsid w:val="004631B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9CC"/>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05BC"/>
    <w:rsid w:val="004B2363"/>
    <w:rsid w:val="004B28E1"/>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4CAD"/>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BB"/>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339"/>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6130"/>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860"/>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A42"/>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077"/>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36DA"/>
    <w:rsid w:val="006657A3"/>
    <w:rsid w:val="006657EE"/>
    <w:rsid w:val="00667A56"/>
    <w:rsid w:val="0067102D"/>
    <w:rsid w:val="00671A82"/>
    <w:rsid w:val="0067229B"/>
    <w:rsid w:val="0067579A"/>
    <w:rsid w:val="00676178"/>
    <w:rsid w:val="00677658"/>
    <w:rsid w:val="00677C72"/>
    <w:rsid w:val="006818C6"/>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568B"/>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0A3"/>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402"/>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80"/>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1CA"/>
    <w:rsid w:val="0086059D"/>
    <w:rsid w:val="00860B3B"/>
    <w:rsid w:val="00861BEB"/>
    <w:rsid w:val="00862230"/>
    <w:rsid w:val="008626E5"/>
    <w:rsid w:val="008628CD"/>
    <w:rsid w:val="008628EC"/>
    <w:rsid w:val="00862B55"/>
    <w:rsid w:val="00866029"/>
    <w:rsid w:val="00866C4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1FA9"/>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858"/>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4C9"/>
    <w:rsid w:val="00915104"/>
    <w:rsid w:val="00915337"/>
    <w:rsid w:val="009160C2"/>
    <w:rsid w:val="00916A53"/>
    <w:rsid w:val="00917234"/>
    <w:rsid w:val="0091775C"/>
    <w:rsid w:val="00917FAA"/>
    <w:rsid w:val="00920009"/>
    <w:rsid w:val="009221F7"/>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960"/>
    <w:rsid w:val="00940C2A"/>
    <w:rsid w:val="00941136"/>
    <w:rsid w:val="009414B2"/>
    <w:rsid w:val="00941728"/>
    <w:rsid w:val="00941924"/>
    <w:rsid w:val="00941FCE"/>
    <w:rsid w:val="0094684E"/>
    <w:rsid w:val="009471C4"/>
    <w:rsid w:val="00947D03"/>
    <w:rsid w:val="0095176C"/>
    <w:rsid w:val="0095199F"/>
    <w:rsid w:val="00953F12"/>
    <w:rsid w:val="00954F59"/>
    <w:rsid w:val="00955A1E"/>
    <w:rsid w:val="00955CC1"/>
    <w:rsid w:val="00955E87"/>
    <w:rsid w:val="00956D11"/>
    <w:rsid w:val="00960802"/>
    <w:rsid w:val="00961895"/>
    <w:rsid w:val="00962417"/>
    <w:rsid w:val="00962585"/>
    <w:rsid w:val="00962791"/>
    <w:rsid w:val="00963E00"/>
    <w:rsid w:val="009647B3"/>
    <w:rsid w:val="009648D5"/>
    <w:rsid w:val="00964D2E"/>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0EE"/>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39F"/>
    <w:rsid w:val="00A14ED9"/>
    <w:rsid w:val="00A150A9"/>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B72"/>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266"/>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1E99"/>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478"/>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27500"/>
    <w:rsid w:val="00C3130B"/>
    <w:rsid w:val="00C31373"/>
    <w:rsid w:val="00C324F0"/>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9EE"/>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969"/>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86"/>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6DE"/>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B0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797"/>
    <w:rsid w:val="00E61B05"/>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7758"/>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05D"/>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5FE"/>
    <w:rsid w:val="00EE0172"/>
    <w:rsid w:val="00EE09A4"/>
    <w:rsid w:val="00EE0EB3"/>
    <w:rsid w:val="00EE0EF1"/>
    <w:rsid w:val="00EE11C5"/>
    <w:rsid w:val="00EE2663"/>
    <w:rsid w:val="00EE55F5"/>
    <w:rsid w:val="00EE5689"/>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581"/>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800"/>
    <w:rsid w:val="00FE54DC"/>
    <w:rsid w:val="00FE5743"/>
    <w:rsid w:val="00FE6887"/>
    <w:rsid w:val="00FE6C2A"/>
    <w:rsid w:val="00FE76B9"/>
    <w:rsid w:val="00FE7898"/>
    <w:rsid w:val="00FF0766"/>
    <w:rsid w:val="00FF0775"/>
    <w:rsid w:val="00FF0FE2"/>
    <w:rsid w:val="00FF13CF"/>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msolistparagraphcxspfirstmailrucssattributepostfix">
    <w:name w:val="msolistparagraphcxspfirst_mailru_css_attribute_postfix"/>
    <w:basedOn w:val="a"/>
    <w:rsid w:val="006636DA"/>
    <w:pPr>
      <w:spacing w:before="100" w:beforeAutospacing="1" w:after="100" w:afterAutospacing="1"/>
    </w:pPr>
    <w:rPr>
      <w:lang w:val="ru-RU" w:eastAsia="ru-RU"/>
    </w:rPr>
  </w:style>
  <w:style w:type="paragraph" w:customStyle="1" w:styleId="msolistparagraphcxspmiddlemailrucssattributepostfix">
    <w:name w:val="msolistparagraphcxspmiddle_mailru_css_attribute_postfix"/>
    <w:basedOn w:val="a"/>
    <w:rsid w:val="006636DA"/>
    <w:pPr>
      <w:spacing w:before="100" w:beforeAutospacing="1" w:after="100" w:afterAutospacing="1"/>
    </w:pPr>
    <w:rPr>
      <w:lang w:val="ru-RU" w:eastAsia="ru-RU"/>
    </w:rPr>
  </w:style>
  <w:style w:type="paragraph" w:customStyle="1" w:styleId="msolistparagraphcxsplastmailrucssattributepostfix">
    <w:name w:val="msolistparagraphcxsplast_mailru_css_attribute_postfix"/>
    <w:basedOn w:val="a"/>
    <w:rsid w:val="006636DA"/>
    <w:pPr>
      <w:spacing w:before="100" w:beforeAutospacing="1" w:after="100" w:afterAutospacing="1"/>
    </w:pPr>
    <w:rPr>
      <w:lang w:val="ru-RU" w:eastAsia="ru-RU"/>
    </w:rPr>
  </w:style>
  <w:style w:type="paragraph" w:customStyle="1" w:styleId="aff4">
    <w:name w:val="Знак Знак"/>
    <w:basedOn w:val="a"/>
    <w:rsid w:val="007870A3"/>
    <w:pPr>
      <w:spacing w:after="160" w:line="240" w:lineRule="exact"/>
    </w:pPr>
    <w:rPr>
      <w:rFonts w:ascii="Verdana" w:hAnsi="Verdana" w:cs="Verdana"/>
      <w:sz w:val="20"/>
      <w:szCs w:val="20"/>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619617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373453">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270511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sakh@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9B37-93EA-457E-A38C-0904777C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50</Pages>
  <Words>16418</Words>
  <Characters>93586</Characters>
  <Application>Microsoft Office Word</Application>
  <DocSecurity>0</DocSecurity>
  <Lines>779</Lines>
  <Paragraphs>219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7</cp:lastModifiedBy>
  <cp:revision>23</cp:revision>
  <cp:lastPrinted>2018-02-16T07:12:00Z</cp:lastPrinted>
  <dcterms:created xsi:type="dcterms:W3CDTF">2020-01-01T17:33:00Z</dcterms:created>
  <dcterms:modified xsi:type="dcterms:W3CDTF">2020-01-17T18:16:00Z</dcterms:modified>
</cp:coreProperties>
</file>